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9D897" w14:textId="7090CB0A" w:rsidR="00394A72" w:rsidRPr="009115AA" w:rsidRDefault="005B3781" w:rsidP="00C43D4B">
      <w:pPr>
        <w:pStyle w:val="Title"/>
        <w:spacing w:before="0"/>
      </w:pPr>
      <w:bookmarkStart w:id="0" w:name="_Toc344902443"/>
      <w:bookmarkStart w:id="1" w:name="_Toc344902619"/>
      <w:bookmarkStart w:id="2" w:name="_Toc361652869"/>
      <w:bookmarkStart w:id="3" w:name="_Toc361653065"/>
      <w:bookmarkStart w:id="4" w:name="_Toc369086200"/>
      <w:bookmarkStart w:id="5" w:name="_Toc369087040"/>
      <w:bookmarkStart w:id="6" w:name="_Toc369591858"/>
      <w:bookmarkStart w:id="7" w:name="_GoBack"/>
      <w:bookmarkEnd w:id="7"/>
      <w:r>
        <w:rPr>
          <w:noProof/>
          <w:lang w:val="en-IE" w:eastAsia="en-IE"/>
        </w:rPr>
        <mc:AlternateContent>
          <mc:Choice Requires="wps">
            <w:drawing>
              <wp:anchor distT="0" distB="0" distL="114300" distR="114300" simplePos="0" relativeHeight="251659776" behindDoc="0" locked="0" layoutInCell="1" allowOverlap="1" wp14:anchorId="7EF068D9" wp14:editId="60C0E72C">
                <wp:simplePos x="0" y="0"/>
                <wp:positionH relativeFrom="column">
                  <wp:posOffset>851535</wp:posOffset>
                </wp:positionH>
                <wp:positionV relativeFrom="paragraph">
                  <wp:posOffset>270509</wp:posOffset>
                </wp:positionV>
                <wp:extent cx="4587875" cy="5495925"/>
                <wp:effectExtent l="0" t="0" r="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49592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413CB150" w:rsidR="002F1603" w:rsidRDefault="001C67D7" w:rsidP="002F1603">
                            <w:pPr>
                              <w:pStyle w:val="CM13"/>
                              <w:spacing w:line="988" w:lineRule="atLeast"/>
                              <w:jc w:val="center"/>
                              <w:rPr>
                                <w:b/>
                                <w:bCs/>
                                <w:color w:val="000000"/>
                                <w:sz w:val="42"/>
                                <w:szCs w:val="42"/>
                              </w:rPr>
                            </w:pPr>
                            <w:r>
                              <w:rPr>
                                <w:b/>
                                <w:bCs/>
                                <w:color w:val="000000"/>
                                <w:sz w:val="42"/>
                                <w:szCs w:val="42"/>
                              </w:rPr>
                              <w:t>Buoy Handling and Safe Working Practices</w:t>
                            </w:r>
                          </w:p>
                          <w:p w14:paraId="412B1B56" w14:textId="77777777" w:rsidR="001C67D7"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1C67D7">
                              <w:rPr>
                                <w:b/>
                                <w:bCs/>
                                <w:color w:val="000000"/>
                                <w:sz w:val="42"/>
                                <w:szCs w:val="42"/>
                              </w:rPr>
                              <w:t>1</w:t>
                            </w:r>
                            <w:r w:rsidRPr="00FA1A59">
                              <w:rPr>
                                <w:b/>
                                <w:bCs/>
                                <w:color w:val="000000"/>
                                <w:sz w:val="42"/>
                                <w:szCs w:val="42"/>
                              </w:rPr>
                              <w:t xml:space="preserve"> Element</w:t>
                            </w:r>
                            <w:r w:rsidR="001C67D7">
                              <w:rPr>
                                <w:b/>
                                <w:bCs/>
                                <w:color w:val="000000"/>
                                <w:sz w:val="42"/>
                                <w:szCs w:val="42"/>
                              </w:rPr>
                              <w:t>s 1.5; 1.6</w:t>
                            </w:r>
                            <w:r w:rsidRPr="00FA1A59">
                              <w:rPr>
                                <w:b/>
                                <w:bCs/>
                                <w:color w:val="000000"/>
                                <w:sz w:val="42"/>
                                <w:szCs w:val="42"/>
                              </w:rPr>
                              <w:t xml:space="preserve"> </w:t>
                            </w:r>
                            <w:r>
                              <w:rPr>
                                <w:b/>
                                <w:bCs/>
                                <w:color w:val="000000"/>
                                <w:sz w:val="42"/>
                                <w:szCs w:val="42"/>
                              </w:rPr>
                              <w:t>(L2</w:t>
                            </w:r>
                            <w:r w:rsidR="00F56EF4">
                              <w:rPr>
                                <w:b/>
                                <w:bCs/>
                                <w:color w:val="000000"/>
                                <w:sz w:val="42"/>
                                <w:szCs w:val="42"/>
                              </w:rPr>
                              <w:t>:</w:t>
                            </w:r>
                            <w:r w:rsidR="001C67D7">
                              <w:rPr>
                                <w:b/>
                                <w:bCs/>
                                <w:color w:val="000000"/>
                                <w:sz w:val="42"/>
                                <w:szCs w:val="42"/>
                              </w:rPr>
                              <w:t>1.5-6</w:t>
                            </w:r>
                            <w:r w:rsidR="00AE6FEF">
                              <w:rPr>
                                <w:b/>
                                <w:bCs/>
                                <w:color w:val="000000"/>
                                <w:sz w:val="42"/>
                                <w:szCs w:val="42"/>
                              </w:rPr>
                              <w:t xml:space="preserve">) </w:t>
                            </w:r>
                          </w:p>
                          <w:p w14:paraId="24A3538B" w14:textId="0B30DBC0"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Edition </w:t>
                            </w:r>
                            <w:ins w:id="8" w:author="Gerardine Delanoye" w:date="2016-03-10T11:29:00Z">
                              <w:r w:rsidR="00DA6E98">
                                <w:rPr>
                                  <w:b/>
                                  <w:bCs/>
                                  <w:color w:val="000000"/>
                                  <w:sz w:val="42"/>
                                  <w:szCs w:val="42"/>
                                </w:rPr>
                                <w:t>2</w:t>
                              </w:r>
                            </w:ins>
                            <w:del w:id="9" w:author="Gerardine Delanoye" w:date="2016-03-10T11:29:00Z">
                              <w:r w:rsidRPr="00FA1A59" w:rsidDel="00DA6E98">
                                <w:rPr>
                                  <w:b/>
                                  <w:bCs/>
                                  <w:color w:val="000000"/>
                                  <w:sz w:val="42"/>
                                  <w:szCs w:val="42"/>
                                </w:rPr>
                                <w:delText>1</w:delText>
                              </w:r>
                            </w:del>
                          </w:p>
                          <w:p w14:paraId="28C8B258" w14:textId="6C6B1051" w:rsidR="002F1603" w:rsidRPr="00FA1A59" w:rsidRDefault="00DA6E98" w:rsidP="002F1603">
                            <w:pPr>
                              <w:pStyle w:val="CM13"/>
                              <w:spacing w:line="988" w:lineRule="atLeast"/>
                              <w:jc w:val="center"/>
                              <w:rPr>
                                <w:b/>
                                <w:bCs/>
                                <w:color w:val="000000"/>
                                <w:sz w:val="42"/>
                                <w:szCs w:val="42"/>
                              </w:rPr>
                            </w:pPr>
                            <w:ins w:id="10" w:author="Gerardine Delanoye" w:date="2016-03-10T11:29:00Z">
                              <w:r>
                                <w:rPr>
                                  <w:b/>
                                  <w:bCs/>
                                  <w:color w:val="000000"/>
                                  <w:sz w:val="42"/>
                                  <w:szCs w:val="42"/>
                                </w:rPr>
                                <w:t>Juin 2016</w:t>
                              </w:r>
                            </w:ins>
                            <w:del w:id="11" w:author="Gerardine Delanoye" w:date="2016-03-10T11:29:00Z">
                              <w:r w:rsidR="006C078A" w:rsidDel="00DA6E98">
                                <w:rPr>
                                  <w:b/>
                                  <w:bCs/>
                                  <w:color w:val="000000"/>
                                  <w:sz w:val="42"/>
                                  <w:szCs w:val="42"/>
                                </w:rPr>
                                <w:delText>December</w:delText>
                              </w:r>
                              <w:r w:rsidR="002F1603" w:rsidRPr="00FA1A59" w:rsidDel="00DA6E98">
                                <w:rPr>
                                  <w:b/>
                                  <w:bCs/>
                                  <w:color w:val="000000"/>
                                  <w:sz w:val="42"/>
                                  <w:szCs w:val="42"/>
                                </w:rPr>
                                <w:delText xml:space="preserve"> 201</w:delText>
                              </w:r>
                              <w:r w:rsidR="00AE6FEF" w:rsidDel="00DA6E98">
                                <w:rPr>
                                  <w:b/>
                                  <w:bCs/>
                                  <w:color w:val="000000"/>
                                  <w:sz w:val="42"/>
                                  <w:szCs w:val="42"/>
                                </w:rPr>
                                <w:delText>3</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068D9"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32.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413CB150" w:rsidR="002F1603" w:rsidRDefault="001C67D7" w:rsidP="002F1603">
                      <w:pPr>
                        <w:pStyle w:val="CM13"/>
                        <w:spacing w:line="988" w:lineRule="atLeast"/>
                        <w:jc w:val="center"/>
                        <w:rPr>
                          <w:b/>
                          <w:bCs/>
                          <w:color w:val="000000"/>
                          <w:sz w:val="42"/>
                          <w:szCs w:val="42"/>
                        </w:rPr>
                      </w:pPr>
                      <w:r>
                        <w:rPr>
                          <w:b/>
                          <w:bCs/>
                          <w:color w:val="000000"/>
                          <w:sz w:val="42"/>
                          <w:szCs w:val="42"/>
                        </w:rPr>
                        <w:t>Buoy Handling and Safe Working Practices</w:t>
                      </w:r>
                    </w:p>
                    <w:p w14:paraId="412B1B56" w14:textId="77777777" w:rsidR="001C67D7"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1C67D7">
                        <w:rPr>
                          <w:b/>
                          <w:bCs/>
                          <w:color w:val="000000"/>
                          <w:sz w:val="42"/>
                          <w:szCs w:val="42"/>
                        </w:rPr>
                        <w:t>1</w:t>
                      </w:r>
                      <w:r w:rsidRPr="00FA1A59">
                        <w:rPr>
                          <w:b/>
                          <w:bCs/>
                          <w:color w:val="000000"/>
                          <w:sz w:val="42"/>
                          <w:szCs w:val="42"/>
                        </w:rPr>
                        <w:t xml:space="preserve"> Element</w:t>
                      </w:r>
                      <w:r w:rsidR="001C67D7">
                        <w:rPr>
                          <w:b/>
                          <w:bCs/>
                          <w:color w:val="000000"/>
                          <w:sz w:val="42"/>
                          <w:szCs w:val="42"/>
                        </w:rPr>
                        <w:t>s 1.5; 1.6</w:t>
                      </w:r>
                      <w:r w:rsidRPr="00FA1A59">
                        <w:rPr>
                          <w:b/>
                          <w:bCs/>
                          <w:color w:val="000000"/>
                          <w:sz w:val="42"/>
                          <w:szCs w:val="42"/>
                        </w:rPr>
                        <w:t xml:space="preserve"> </w:t>
                      </w:r>
                      <w:r>
                        <w:rPr>
                          <w:b/>
                          <w:bCs/>
                          <w:color w:val="000000"/>
                          <w:sz w:val="42"/>
                          <w:szCs w:val="42"/>
                        </w:rPr>
                        <w:t>(L2</w:t>
                      </w:r>
                      <w:r w:rsidR="00F56EF4">
                        <w:rPr>
                          <w:b/>
                          <w:bCs/>
                          <w:color w:val="000000"/>
                          <w:sz w:val="42"/>
                          <w:szCs w:val="42"/>
                        </w:rPr>
                        <w:t>:</w:t>
                      </w:r>
                      <w:r w:rsidR="001C67D7">
                        <w:rPr>
                          <w:b/>
                          <w:bCs/>
                          <w:color w:val="000000"/>
                          <w:sz w:val="42"/>
                          <w:szCs w:val="42"/>
                        </w:rPr>
                        <w:t>1.5-6</w:t>
                      </w:r>
                      <w:r w:rsidR="00AE6FEF">
                        <w:rPr>
                          <w:b/>
                          <w:bCs/>
                          <w:color w:val="000000"/>
                          <w:sz w:val="42"/>
                          <w:szCs w:val="42"/>
                        </w:rPr>
                        <w:t xml:space="preserve">) </w:t>
                      </w:r>
                    </w:p>
                    <w:p w14:paraId="24A3538B" w14:textId="0B30DBC0"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Edition </w:t>
                      </w:r>
                      <w:ins w:id="12" w:author="Gerardine Delanoye" w:date="2016-03-10T11:29:00Z">
                        <w:r w:rsidR="00DA6E98">
                          <w:rPr>
                            <w:b/>
                            <w:bCs/>
                            <w:color w:val="000000"/>
                            <w:sz w:val="42"/>
                            <w:szCs w:val="42"/>
                          </w:rPr>
                          <w:t>2</w:t>
                        </w:r>
                      </w:ins>
                      <w:del w:id="13" w:author="Gerardine Delanoye" w:date="2016-03-10T11:29:00Z">
                        <w:r w:rsidRPr="00FA1A59" w:rsidDel="00DA6E98">
                          <w:rPr>
                            <w:b/>
                            <w:bCs/>
                            <w:color w:val="000000"/>
                            <w:sz w:val="42"/>
                            <w:szCs w:val="42"/>
                          </w:rPr>
                          <w:delText>1</w:delText>
                        </w:r>
                      </w:del>
                    </w:p>
                    <w:p w14:paraId="28C8B258" w14:textId="6C6B1051" w:rsidR="002F1603" w:rsidRPr="00FA1A59" w:rsidRDefault="00DA6E98" w:rsidP="002F1603">
                      <w:pPr>
                        <w:pStyle w:val="CM13"/>
                        <w:spacing w:line="988" w:lineRule="atLeast"/>
                        <w:jc w:val="center"/>
                        <w:rPr>
                          <w:b/>
                          <w:bCs/>
                          <w:color w:val="000000"/>
                          <w:sz w:val="42"/>
                          <w:szCs w:val="42"/>
                        </w:rPr>
                      </w:pPr>
                      <w:ins w:id="14" w:author="Gerardine Delanoye" w:date="2016-03-10T11:29:00Z">
                        <w:r>
                          <w:rPr>
                            <w:b/>
                            <w:bCs/>
                            <w:color w:val="000000"/>
                            <w:sz w:val="42"/>
                            <w:szCs w:val="42"/>
                          </w:rPr>
                          <w:t>Juin 2016</w:t>
                        </w:r>
                      </w:ins>
                      <w:del w:id="15" w:author="Gerardine Delanoye" w:date="2016-03-10T11:29:00Z">
                        <w:r w:rsidR="006C078A" w:rsidDel="00DA6E98">
                          <w:rPr>
                            <w:b/>
                            <w:bCs/>
                            <w:color w:val="000000"/>
                            <w:sz w:val="42"/>
                            <w:szCs w:val="42"/>
                          </w:rPr>
                          <w:delText>December</w:delText>
                        </w:r>
                        <w:r w:rsidR="002F1603" w:rsidRPr="00FA1A59" w:rsidDel="00DA6E98">
                          <w:rPr>
                            <w:b/>
                            <w:bCs/>
                            <w:color w:val="000000"/>
                            <w:sz w:val="42"/>
                            <w:szCs w:val="42"/>
                          </w:rPr>
                          <w:delText xml:space="preserve"> 201</w:delText>
                        </w:r>
                        <w:r w:rsidR="00AE6FEF" w:rsidDel="00DA6E98">
                          <w:rPr>
                            <w:b/>
                            <w:bCs/>
                            <w:color w:val="000000"/>
                            <w:sz w:val="42"/>
                            <w:szCs w:val="42"/>
                          </w:rPr>
                          <w:delText>3</w:delText>
                        </w:r>
                      </w:del>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16" w:name="_Toc289325803"/>
      <w:r>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46D31"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EB2A1"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96FB3"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04744"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E158DA7" w14:textId="083F4B6B"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7" w:author="Gerardine Delanoye" w:date="2016-03-10T11:30:00Z">
                              <w:r w:rsidR="00DA6E98">
                                <w:rPr>
                                  <w:sz w:val="20"/>
                                  <w:szCs w:val="20"/>
                                </w:rPr>
                                <w:fldChar w:fldCharType="begin"/>
                              </w:r>
                              <w:r w:rsidR="00DA6E98">
                                <w:rPr>
                                  <w:sz w:val="20"/>
                                  <w:szCs w:val="20"/>
                                </w:rPr>
                                <w:instrText xml:space="preserve"> HYPERLINK "mailto:</w:instrText>
                              </w:r>
                              <w:r w:rsidR="00DA6E98" w:rsidRPr="00DA6E98">
                                <w:rPr>
                                  <w:rPrChange w:id="18" w:author="Gerardine Delanoye" w:date="2016-03-10T11:30:00Z">
                                    <w:rPr>
                                      <w:rStyle w:val="Hyperlink"/>
                                      <w:sz w:val="20"/>
                                      <w:szCs w:val="20"/>
                                    </w:rPr>
                                  </w:rPrChange>
                                </w:rPr>
                                <w:instrText>academy</w:instrText>
                              </w:r>
                            </w:ins>
                            <w:r w:rsidR="00DA6E98" w:rsidRPr="00DA6E98">
                              <w:rPr>
                                <w:rPrChange w:id="19" w:author="Gerardine Delanoye" w:date="2016-03-10T11:30:00Z">
                                  <w:rPr>
                                    <w:rStyle w:val="Hyperlink"/>
                                    <w:sz w:val="20"/>
                                    <w:szCs w:val="20"/>
                                  </w:rPr>
                                </w:rPrChange>
                              </w:rPr>
                              <w:instrText>@iala-aism.org</w:instrText>
                            </w:r>
                            <w:ins w:id="20" w:author="Gerardine Delanoye" w:date="2016-03-10T11:30:00Z">
                              <w:r w:rsidR="00DA6E98">
                                <w:rPr>
                                  <w:sz w:val="20"/>
                                  <w:szCs w:val="20"/>
                                </w:rPr>
                                <w:instrText xml:space="preserve">" </w:instrText>
                              </w:r>
                              <w:r w:rsidR="00DA6E98">
                                <w:rPr>
                                  <w:sz w:val="20"/>
                                  <w:szCs w:val="20"/>
                                </w:rPr>
                                <w:fldChar w:fldCharType="separate"/>
                              </w:r>
                              <w:r w:rsidR="00DA6E98" w:rsidRPr="00DA6E98">
                                <w:rPr>
                                  <w:rStyle w:val="Hyperlink"/>
                                  <w:sz w:val="20"/>
                                  <w:szCs w:val="20"/>
                                </w:rPr>
                                <w:t>academy</w:t>
                              </w:r>
                            </w:ins>
                            <w:del w:id="21" w:author="Gerardine Delanoye" w:date="2016-03-10T11:30:00Z">
                              <w:r w:rsidR="00DA6E98" w:rsidRPr="00DA6E98" w:rsidDel="00DA6E98">
                                <w:rPr>
                                  <w:rStyle w:val="Hyperlink"/>
                                  <w:sz w:val="20"/>
                                  <w:szCs w:val="20"/>
                                </w:rPr>
                                <w:delText>contact</w:delText>
                              </w:r>
                            </w:del>
                            <w:r w:rsidR="00DA6E98" w:rsidRPr="00DA6E98">
                              <w:rPr>
                                <w:rStyle w:val="Hyperlink"/>
                                <w:sz w:val="20"/>
                                <w:szCs w:val="20"/>
                              </w:rPr>
                              <w:t>@iala-aism.org</w:t>
                            </w:r>
                            <w:ins w:id="22" w:author="Gerardine Delanoye" w:date="2016-03-10T11:30:00Z">
                              <w:r w:rsidR="00DA6E98">
                                <w:rPr>
                                  <w:sz w:val="20"/>
                                  <w:szCs w:val="20"/>
                                </w:rPr>
                                <w:fldChar w:fldCharType="end"/>
                              </w:r>
                            </w:ins>
                            <w:r>
                              <w:rPr>
                                <w:sz w:val="20"/>
                                <w:szCs w:val="20"/>
                              </w:rPr>
                              <w:t xml:space="preserve"> </w:t>
                            </w:r>
                            <w:r>
                              <w:rPr>
                                <w:rFonts w:cs="Arial"/>
                                <w:color w:val="000000"/>
                                <w:sz w:val="20"/>
                                <w:szCs w:val="18"/>
                              </w:rPr>
                              <w:t xml:space="preserve">      Internet:  </w:t>
                            </w:r>
                            <w:hyperlink r:id="rId9"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AD8EB"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E158DA7" w14:textId="083F4B6B"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23" w:author="Gerardine Delanoye" w:date="2016-03-10T11:30:00Z">
                        <w:r w:rsidR="00DA6E98">
                          <w:rPr>
                            <w:sz w:val="20"/>
                            <w:szCs w:val="20"/>
                          </w:rPr>
                          <w:fldChar w:fldCharType="begin"/>
                        </w:r>
                        <w:r w:rsidR="00DA6E98">
                          <w:rPr>
                            <w:sz w:val="20"/>
                            <w:szCs w:val="20"/>
                          </w:rPr>
                          <w:instrText xml:space="preserve"> HYPERLINK "mailto:</w:instrText>
                        </w:r>
                        <w:r w:rsidR="00DA6E98" w:rsidRPr="00DA6E98">
                          <w:rPr>
                            <w:rPrChange w:id="24" w:author="Gerardine Delanoye" w:date="2016-03-10T11:30:00Z">
                              <w:rPr>
                                <w:rStyle w:val="Hyperlink"/>
                                <w:sz w:val="20"/>
                                <w:szCs w:val="20"/>
                              </w:rPr>
                            </w:rPrChange>
                          </w:rPr>
                          <w:instrText>academy</w:instrText>
                        </w:r>
                      </w:ins>
                      <w:r w:rsidR="00DA6E98" w:rsidRPr="00DA6E98">
                        <w:rPr>
                          <w:rPrChange w:id="25" w:author="Gerardine Delanoye" w:date="2016-03-10T11:30:00Z">
                            <w:rPr>
                              <w:rStyle w:val="Hyperlink"/>
                              <w:sz w:val="20"/>
                              <w:szCs w:val="20"/>
                            </w:rPr>
                          </w:rPrChange>
                        </w:rPr>
                        <w:instrText>@iala-aism.org</w:instrText>
                      </w:r>
                      <w:ins w:id="26" w:author="Gerardine Delanoye" w:date="2016-03-10T11:30:00Z">
                        <w:r w:rsidR="00DA6E98">
                          <w:rPr>
                            <w:sz w:val="20"/>
                            <w:szCs w:val="20"/>
                          </w:rPr>
                          <w:instrText xml:space="preserve">" </w:instrText>
                        </w:r>
                        <w:r w:rsidR="00DA6E98">
                          <w:rPr>
                            <w:sz w:val="20"/>
                            <w:szCs w:val="20"/>
                          </w:rPr>
                          <w:fldChar w:fldCharType="separate"/>
                        </w:r>
                        <w:r w:rsidR="00DA6E98" w:rsidRPr="00DA6E98">
                          <w:rPr>
                            <w:rStyle w:val="Hyperlink"/>
                            <w:sz w:val="20"/>
                            <w:szCs w:val="20"/>
                          </w:rPr>
                          <w:t>academy</w:t>
                        </w:r>
                      </w:ins>
                      <w:del w:id="27" w:author="Gerardine Delanoye" w:date="2016-03-10T11:30:00Z">
                        <w:r w:rsidR="00DA6E98" w:rsidRPr="00DA6E98" w:rsidDel="00DA6E98">
                          <w:rPr>
                            <w:rStyle w:val="Hyperlink"/>
                            <w:sz w:val="20"/>
                            <w:szCs w:val="20"/>
                          </w:rPr>
                          <w:delText>contact</w:delText>
                        </w:r>
                      </w:del>
                      <w:r w:rsidR="00DA6E98" w:rsidRPr="00DA6E98">
                        <w:rPr>
                          <w:rStyle w:val="Hyperlink"/>
                          <w:sz w:val="20"/>
                          <w:szCs w:val="20"/>
                        </w:rPr>
                        <w:t>@iala-aism.org</w:t>
                      </w:r>
                      <w:ins w:id="28" w:author="Gerardine Delanoye" w:date="2016-03-10T11:30:00Z">
                        <w:r w:rsidR="00DA6E98">
                          <w:rPr>
                            <w:sz w:val="20"/>
                            <w:szCs w:val="20"/>
                          </w:rPr>
                          <w:fldChar w:fldCharType="end"/>
                        </w:r>
                      </w:ins>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r w:rsidR="002F1603">
        <w:br w:type="page"/>
      </w:r>
      <w:bookmarkEnd w:id="16"/>
      <w:r w:rsidR="00394A72">
        <w:lastRenderedPageBreak/>
        <w:t xml:space="preserve">DOCUMENT </w:t>
      </w:r>
      <w:r w:rsidR="00394A72" w:rsidRPr="00082991">
        <w:t>REVISIONS</w:t>
      </w:r>
      <w:bookmarkEnd w:id="6"/>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F3CF978" w:rsidR="00394A72" w:rsidRPr="001A35C8" w:rsidRDefault="00DA6E98" w:rsidP="00FA1A59">
            <w:pPr>
              <w:spacing w:before="60" w:after="60"/>
              <w:rPr>
                <w:highlight w:val="yellow"/>
              </w:rPr>
            </w:pPr>
            <w:ins w:id="29" w:author="Gerardine Delanoye" w:date="2016-03-10T11:30:00Z">
              <w:r>
                <w:rPr>
                  <w:highlight w:val="yellow"/>
                </w:rPr>
                <w:t>Juin 2016</w:t>
              </w:r>
            </w:ins>
          </w:p>
        </w:tc>
        <w:tc>
          <w:tcPr>
            <w:tcW w:w="3360" w:type="dxa"/>
            <w:vAlign w:val="center"/>
          </w:tcPr>
          <w:p w14:paraId="55E1DB52" w14:textId="613B7A3C" w:rsidR="00394A72" w:rsidRPr="001A35C8" w:rsidRDefault="00DA6E98" w:rsidP="00FA1A59">
            <w:pPr>
              <w:spacing w:before="60" w:after="60"/>
              <w:rPr>
                <w:highlight w:val="yellow"/>
              </w:rPr>
            </w:pPr>
            <w:ins w:id="30" w:author="Gerardine Delanoye" w:date="2016-03-10T11:30:00Z">
              <w:r>
                <w:rPr>
                  <w:highlight w:val="yellow"/>
                </w:rPr>
                <w:t>Entire document</w:t>
              </w:r>
            </w:ins>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31" w:name="_Toc306308766"/>
      <w:r>
        <w:br w:type="page"/>
      </w:r>
    </w:p>
    <w:p w14:paraId="548C4264" w14:textId="77777777" w:rsidR="00394A72" w:rsidRDefault="00394A72" w:rsidP="006C3CB5">
      <w:pPr>
        <w:pStyle w:val="Title"/>
      </w:pPr>
      <w:bookmarkStart w:id="32" w:name="_Toc369591859"/>
      <w:bookmarkEnd w:id="31"/>
      <w:r>
        <w:lastRenderedPageBreak/>
        <w:t>FOREWORD</w:t>
      </w:r>
      <w:bookmarkEnd w:id="32"/>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108523DC"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As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41CD4390" w:rsidR="00394A72" w:rsidRPr="00933831" w:rsidRDefault="00394A72">
      <w:pPr>
        <w:pStyle w:val="BodyText"/>
        <w:rPr>
          <w:rFonts w:cs="Arial"/>
          <w:lang w:eastAsia="de-DE"/>
        </w:rPr>
      </w:pPr>
      <w:r w:rsidRPr="00933831">
        <w:rPr>
          <w:rFonts w:cs="Arial"/>
          <w:lang w:eastAsia="de-DE"/>
        </w:rPr>
        <w:t>IALA Committees working closely with the IALA World</w:t>
      </w:r>
      <w:ins w:id="33" w:author="Gerardine Delanoye" w:date="2016-03-10T11:30:00Z">
        <w:r w:rsidR="00DA6E98">
          <w:rPr>
            <w:rFonts w:cs="Arial"/>
            <w:lang w:eastAsia="de-DE"/>
          </w:rPr>
          <w:t>-</w:t>
        </w:r>
      </w:ins>
      <w:del w:id="34" w:author="Gerardine Delanoye" w:date="2016-03-10T11:30:00Z">
        <w:r w:rsidRPr="00933831" w:rsidDel="00DA6E98">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FA595F">
        <w:rPr>
          <w:rFonts w:cs="Arial"/>
          <w:lang w:eastAsia="de-DE"/>
        </w:rPr>
        <w:t>buoy handling and safe working practices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7AA5B723"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w:t>
      </w:r>
      <w:r w:rsidR="00FA595F">
        <w:rPr>
          <w:rFonts w:cs="Arial"/>
          <w:lang w:eastAsia="de-DE"/>
        </w:rPr>
        <w:t>on safe working practices when handling buoys at sea</w:t>
      </w:r>
      <w:r w:rsidRPr="00933831">
        <w:rPr>
          <w:rFonts w:cs="Arial"/>
          <w:lang w:eastAsia="de-DE"/>
        </w:rPr>
        <w:t>.  Assistance in implementing this and other model courses may be obtained from the IALA World</w:t>
      </w:r>
      <w:ins w:id="35" w:author="Gerardine Delanoye" w:date="2016-03-10T11:30:00Z">
        <w:r w:rsidR="00DA6E98">
          <w:rPr>
            <w:rFonts w:cs="Arial"/>
            <w:lang w:eastAsia="de-DE"/>
          </w:rPr>
          <w:t>-</w:t>
        </w:r>
      </w:ins>
      <w:del w:id="36" w:author="Gerardine Delanoye" w:date="2016-03-10T11:30:00Z">
        <w:r w:rsidRPr="00933831" w:rsidDel="00DA6E98">
          <w:rPr>
            <w:rFonts w:cs="Arial"/>
            <w:lang w:eastAsia="de-DE"/>
          </w:rPr>
          <w:delText xml:space="preserve"> </w:delText>
        </w:r>
      </w:del>
      <w:r w:rsidRPr="00933831">
        <w:rPr>
          <w:rFonts w:cs="Arial"/>
          <w:lang w:eastAsia="de-DE"/>
        </w:rPr>
        <w:t>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426FB306" w:rsidR="00394A72" w:rsidRPr="00933831" w:rsidRDefault="00394A72" w:rsidP="00080131">
      <w:pPr>
        <w:tabs>
          <w:tab w:val="left" w:pos="5387"/>
        </w:tabs>
        <w:rPr>
          <w:lang w:eastAsia="de-DE"/>
        </w:rPr>
      </w:pPr>
      <w:r w:rsidRPr="00933831">
        <w:rPr>
          <w:lang w:eastAsia="de-DE"/>
        </w:rPr>
        <w:t>IALA World</w:t>
      </w:r>
      <w:ins w:id="37" w:author="Gerardine Delanoye" w:date="2016-03-10T11:30:00Z">
        <w:r w:rsidR="00DA6E98">
          <w:rPr>
            <w:lang w:eastAsia="de-DE"/>
          </w:rPr>
          <w:t>-</w:t>
        </w:r>
      </w:ins>
      <w:del w:id="38" w:author="Gerardine Delanoye" w:date="2016-03-10T11:30:00Z">
        <w:r w:rsidRPr="00933831" w:rsidDel="00DA6E98">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1"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39" w:name="_Toc369591860"/>
      <w:r>
        <w:lastRenderedPageBreak/>
        <w:t>TABLE OF CONTENTS</w:t>
      </w:r>
      <w:bookmarkEnd w:id="39"/>
    </w:p>
    <w:p w14:paraId="387C077E" w14:textId="77777777" w:rsidR="00C43D4B" w:rsidRDefault="008F4688">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r w:rsidR="00C43D4B">
        <w:rPr>
          <w:noProof/>
        </w:rPr>
        <w:t>DOCUMENT REVISIONS</w:t>
      </w:r>
      <w:r w:rsidR="00C43D4B">
        <w:rPr>
          <w:noProof/>
        </w:rPr>
        <w:tab/>
      </w:r>
      <w:r w:rsidR="00C43D4B">
        <w:rPr>
          <w:noProof/>
        </w:rPr>
        <w:fldChar w:fldCharType="begin"/>
      </w:r>
      <w:r w:rsidR="00C43D4B">
        <w:rPr>
          <w:noProof/>
        </w:rPr>
        <w:instrText xml:space="preserve"> PAGEREF _Toc369591858 \h </w:instrText>
      </w:r>
      <w:r w:rsidR="00C43D4B">
        <w:rPr>
          <w:noProof/>
        </w:rPr>
      </w:r>
      <w:r w:rsidR="00C43D4B">
        <w:rPr>
          <w:noProof/>
        </w:rPr>
        <w:fldChar w:fldCharType="separate"/>
      </w:r>
      <w:r w:rsidR="00C43D4B">
        <w:rPr>
          <w:noProof/>
        </w:rPr>
        <w:t>1</w:t>
      </w:r>
      <w:r w:rsidR="00C43D4B">
        <w:rPr>
          <w:noProof/>
        </w:rPr>
        <w:fldChar w:fldCharType="end"/>
      </w:r>
    </w:p>
    <w:p w14:paraId="09384857" w14:textId="77777777" w:rsidR="00C43D4B" w:rsidRDefault="00C43D4B">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_Toc369591859 \h </w:instrText>
      </w:r>
      <w:r>
        <w:rPr>
          <w:noProof/>
        </w:rPr>
      </w:r>
      <w:r>
        <w:rPr>
          <w:noProof/>
        </w:rPr>
        <w:fldChar w:fldCharType="separate"/>
      </w:r>
      <w:r>
        <w:rPr>
          <w:noProof/>
        </w:rPr>
        <w:t>3</w:t>
      </w:r>
      <w:r>
        <w:rPr>
          <w:noProof/>
        </w:rPr>
        <w:fldChar w:fldCharType="end"/>
      </w:r>
    </w:p>
    <w:p w14:paraId="4F3BE3BB" w14:textId="77777777" w:rsidR="00C43D4B" w:rsidRDefault="00C43D4B">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_Toc369591860 \h </w:instrText>
      </w:r>
      <w:r>
        <w:rPr>
          <w:noProof/>
        </w:rPr>
      </w:r>
      <w:r>
        <w:rPr>
          <w:noProof/>
        </w:rPr>
        <w:fldChar w:fldCharType="separate"/>
      </w:r>
      <w:r>
        <w:rPr>
          <w:noProof/>
        </w:rPr>
        <w:t>4</w:t>
      </w:r>
      <w:r>
        <w:rPr>
          <w:noProof/>
        </w:rPr>
        <w:fldChar w:fldCharType="end"/>
      </w:r>
    </w:p>
    <w:p w14:paraId="479C6AA1" w14:textId="77777777" w:rsidR="00C43D4B" w:rsidRDefault="00C43D4B">
      <w:pPr>
        <w:pStyle w:val="TOC1"/>
        <w:rPr>
          <w:rFonts w:asciiTheme="minorHAnsi" w:eastAsiaTheme="minorEastAsia" w:hAnsiTheme="minorHAnsi" w:cstheme="minorBidi"/>
          <w:b w:val="0"/>
          <w:bCs w:val="0"/>
          <w:caps w:val="0"/>
          <w:noProof/>
          <w:szCs w:val="22"/>
          <w:lang w:val="en-IE" w:eastAsia="en-IE"/>
        </w:rPr>
      </w:pPr>
      <w:r w:rsidRPr="002707CC">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_Toc369591861 \h </w:instrText>
      </w:r>
      <w:r>
        <w:rPr>
          <w:noProof/>
        </w:rPr>
      </w:r>
      <w:r>
        <w:rPr>
          <w:noProof/>
        </w:rPr>
        <w:fldChar w:fldCharType="separate"/>
      </w:r>
      <w:r>
        <w:rPr>
          <w:noProof/>
        </w:rPr>
        <w:t>5</w:t>
      </w:r>
      <w:r>
        <w:rPr>
          <w:noProof/>
        </w:rPr>
        <w:fldChar w:fldCharType="end"/>
      </w:r>
    </w:p>
    <w:p w14:paraId="56B37954"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_Toc369591862 \h </w:instrText>
      </w:r>
      <w:r>
        <w:rPr>
          <w:noProof/>
        </w:rPr>
      </w:r>
      <w:r>
        <w:rPr>
          <w:noProof/>
        </w:rPr>
        <w:fldChar w:fldCharType="separate"/>
      </w:r>
      <w:r>
        <w:rPr>
          <w:noProof/>
        </w:rPr>
        <w:t>5</w:t>
      </w:r>
      <w:r>
        <w:rPr>
          <w:noProof/>
        </w:rPr>
        <w:fldChar w:fldCharType="end"/>
      </w:r>
    </w:p>
    <w:p w14:paraId="3E42795C"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_Toc369591863 \h </w:instrText>
      </w:r>
      <w:r>
        <w:rPr>
          <w:noProof/>
        </w:rPr>
      </w:r>
      <w:r>
        <w:rPr>
          <w:noProof/>
        </w:rPr>
        <w:fldChar w:fldCharType="separate"/>
      </w:r>
      <w:r>
        <w:rPr>
          <w:noProof/>
        </w:rPr>
        <w:t>5</w:t>
      </w:r>
      <w:r>
        <w:rPr>
          <w:noProof/>
        </w:rPr>
        <w:fldChar w:fldCharType="end"/>
      </w:r>
    </w:p>
    <w:p w14:paraId="1736A334"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1.3</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_Toc369591864 \h </w:instrText>
      </w:r>
      <w:r>
        <w:rPr>
          <w:noProof/>
        </w:rPr>
      </w:r>
      <w:r>
        <w:rPr>
          <w:noProof/>
        </w:rPr>
        <w:fldChar w:fldCharType="separate"/>
      </w:r>
      <w:r>
        <w:rPr>
          <w:noProof/>
        </w:rPr>
        <w:t>5</w:t>
      </w:r>
      <w:r>
        <w:rPr>
          <w:noProof/>
        </w:rPr>
        <w:fldChar w:fldCharType="end"/>
      </w:r>
    </w:p>
    <w:p w14:paraId="261FC122"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1.4</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_Toc369591865 \h </w:instrText>
      </w:r>
      <w:r>
        <w:rPr>
          <w:noProof/>
        </w:rPr>
      </w:r>
      <w:r>
        <w:rPr>
          <w:noProof/>
        </w:rPr>
        <w:fldChar w:fldCharType="separate"/>
      </w:r>
      <w:r>
        <w:rPr>
          <w:noProof/>
        </w:rPr>
        <w:t>6</w:t>
      </w:r>
      <w:r>
        <w:rPr>
          <w:noProof/>
        </w:rPr>
        <w:fldChar w:fldCharType="end"/>
      </w:r>
    </w:p>
    <w:p w14:paraId="2B40F48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1.5</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_Toc369591866 \h </w:instrText>
      </w:r>
      <w:r>
        <w:rPr>
          <w:noProof/>
        </w:rPr>
      </w:r>
      <w:r>
        <w:rPr>
          <w:noProof/>
        </w:rPr>
        <w:fldChar w:fldCharType="separate"/>
      </w:r>
      <w:r>
        <w:rPr>
          <w:noProof/>
        </w:rPr>
        <w:t>6</w:t>
      </w:r>
      <w:r>
        <w:rPr>
          <w:noProof/>
        </w:rPr>
        <w:fldChar w:fldCharType="end"/>
      </w:r>
    </w:p>
    <w:p w14:paraId="75F14A82" w14:textId="77777777" w:rsidR="00C43D4B" w:rsidRDefault="00C43D4B">
      <w:pPr>
        <w:pStyle w:val="TOC1"/>
        <w:rPr>
          <w:rFonts w:asciiTheme="minorHAnsi" w:eastAsiaTheme="minorEastAsia" w:hAnsiTheme="minorHAnsi" w:cstheme="minorBidi"/>
          <w:b w:val="0"/>
          <w:bCs w:val="0"/>
          <w:caps w:val="0"/>
          <w:noProof/>
          <w:szCs w:val="22"/>
          <w:lang w:val="en-IE" w:eastAsia="en-IE"/>
        </w:rPr>
      </w:pPr>
      <w:r w:rsidRPr="002707CC">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_Toc369591867 \h </w:instrText>
      </w:r>
      <w:r>
        <w:rPr>
          <w:noProof/>
        </w:rPr>
      </w:r>
      <w:r>
        <w:rPr>
          <w:noProof/>
        </w:rPr>
        <w:fldChar w:fldCharType="separate"/>
      </w:r>
      <w:r>
        <w:rPr>
          <w:noProof/>
        </w:rPr>
        <w:t>6</w:t>
      </w:r>
      <w:r>
        <w:rPr>
          <w:noProof/>
        </w:rPr>
        <w:fldChar w:fldCharType="end"/>
      </w:r>
    </w:p>
    <w:p w14:paraId="44C4664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Management Plans for Safe Buoy Handling</w:t>
      </w:r>
      <w:r>
        <w:rPr>
          <w:noProof/>
        </w:rPr>
        <w:tab/>
      </w:r>
      <w:r>
        <w:rPr>
          <w:noProof/>
        </w:rPr>
        <w:fldChar w:fldCharType="begin"/>
      </w:r>
      <w:r>
        <w:rPr>
          <w:noProof/>
        </w:rPr>
        <w:instrText xml:space="preserve"> PAGEREF _Toc369591868 \h </w:instrText>
      </w:r>
      <w:r>
        <w:rPr>
          <w:noProof/>
        </w:rPr>
      </w:r>
      <w:r>
        <w:rPr>
          <w:noProof/>
        </w:rPr>
        <w:fldChar w:fldCharType="separate"/>
      </w:r>
      <w:r>
        <w:rPr>
          <w:noProof/>
        </w:rPr>
        <w:t>6</w:t>
      </w:r>
      <w:r>
        <w:rPr>
          <w:noProof/>
        </w:rPr>
        <w:fldChar w:fldCharType="end"/>
      </w:r>
    </w:p>
    <w:p w14:paraId="3D944773"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Equipment and Tools</w:t>
      </w:r>
      <w:r>
        <w:rPr>
          <w:noProof/>
        </w:rPr>
        <w:tab/>
      </w:r>
      <w:r>
        <w:rPr>
          <w:noProof/>
        </w:rPr>
        <w:fldChar w:fldCharType="begin"/>
      </w:r>
      <w:r>
        <w:rPr>
          <w:noProof/>
        </w:rPr>
        <w:instrText xml:space="preserve"> PAGEREF _Toc369591869 \h </w:instrText>
      </w:r>
      <w:r>
        <w:rPr>
          <w:noProof/>
        </w:rPr>
      </w:r>
      <w:r>
        <w:rPr>
          <w:noProof/>
        </w:rPr>
        <w:fldChar w:fldCharType="separate"/>
      </w:r>
      <w:r>
        <w:rPr>
          <w:noProof/>
        </w:rPr>
        <w:t>6</w:t>
      </w:r>
      <w:r>
        <w:rPr>
          <w:noProof/>
        </w:rPr>
        <w:fldChar w:fldCharType="end"/>
      </w:r>
    </w:p>
    <w:p w14:paraId="7C85CD3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Logistics of Buoy Operations</w:t>
      </w:r>
      <w:r>
        <w:rPr>
          <w:noProof/>
        </w:rPr>
        <w:tab/>
      </w:r>
      <w:r>
        <w:rPr>
          <w:noProof/>
        </w:rPr>
        <w:fldChar w:fldCharType="begin"/>
      </w:r>
      <w:r>
        <w:rPr>
          <w:noProof/>
        </w:rPr>
        <w:instrText xml:space="preserve"> PAGEREF _Toc369591870 \h </w:instrText>
      </w:r>
      <w:r>
        <w:rPr>
          <w:noProof/>
        </w:rPr>
      </w:r>
      <w:r>
        <w:rPr>
          <w:noProof/>
        </w:rPr>
        <w:fldChar w:fldCharType="separate"/>
      </w:r>
      <w:r>
        <w:rPr>
          <w:noProof/>
        </w:rPr>
        <w:t>7</w:t>
      </w:r>
      <w:r>
        <w:rPr>
          <w:noProof/>
        </w:rPr>
        <w:fldChar w:fldCharType="end"/>
      </w:r>
    </w:p>
    <w:p w14:paraId="341E6091"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Buoy retrieval, safe handling, inspection and replacement</w:t>
      </w:r>
      <w:r>
        <w:rPr>
          <w:noProof/>
        </w:rPr>
        <w:tab/>
      </w:r>
      <w:r>
        <w:rPr>
          <w:noProof/>
        </w:rPr>
        <w:fldChar w:fldCharType="begin"/>
      </w:r>
      <w:r>
        <w:rPr>
          <w:noProof/>
        </w:rPr>
        <w:instrText xml:space="preserve"> PAGEREF _Toc369591871 \h </w:instrText>
      </w:r>
      <w:r>
        <w:rPr>
          <w:noProof/>
        </w:rPr>
      </w:r>
      <w:r>
        <w:rPr>
          <w:noProof/>
        </w:rPr>
        <w:fldChar w:fldCharType="separate"/>
      </w:r>
      <w:r>
        <w:rPr>
          <w:noProof/>
        </w:rPr>
        <w:t>7</w:t>
      </w:r>
      <w:r>
        <w:rPr>
          <w:noProof/>
        </w:rPr>
        <w:fldChar w:fldCharType="end"/>
      </w:r>
    </w:p>
    <w:p w14:paraId="0C6B6D53"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2.5</w:t>
      </w:r>
      <w:r>
        <w:rPr>
          <w:rFonts w:asciiTheme="minorHAnsi" w:eastAsiaTheme="minorEastAsia" w:hAnsiTheme="minorHAnsi" w:cstheme="minorBidi"/>
          <w:bCs w:val="0"/>
          <w:noProof/>
          <w:szCs w:val="22"/>
          <w:lang w:val="en-IE" w:eastAsia="en-IE"/>
        </w:rPr>
        <w:tab/>
      </w:r>
      <w:r>
        <w:rPr>
          <w:noProof/>
        </w:rPr>
        <w:t>Module 5 – Maintenance Reports and Records</w:t>
      </w:r>
      <w:r>
        <w:rPr>
          <w:noProof/>
        </w:rPr>
        <w:tab/>
      </w:r>
      <w:r>
        <w:rPr>
          <w:noProof/>
        </w:rPr>
        <w:fldChar w:fldCharType="begin"/>
      </w:r>
      <w:r>
        <w:rPr>
          <w:noProof/>
        </w:rPr>
        <w:instrText xml:space="preserve"> PAGEREF _Toc369591872 \h </w:instrText>
      </w:r>
      <w:r>
        <w:rPr>
          <w:noProof/>
        </w:rPr>
      </w:r>
      <w:r>
        <w:rPr>
          <w:noProof/>
        </w:rPr>
        <w:fldChar w:fldCharType="separate"/>
      </w:r>
      <w:r>
        <w:rPr>
          <w:noProof/>
        </w:rPr>
        <w:t>8</w:t>
      </w:r>
      <w:r>
        <w:rPr>
          <w:noProof/>
        </w:rPr>
        <w:fldChar w:fldCharType="end"/>
      </w:r>
    </w:p>
    <w:p w14:paraId="104DCA0B"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2.6</w:t>
      </w:r>
      <w:r>
        <w:rPr>
          <w:rFonts w:asciiTheme="minorHAnsi" w:eastAsiaTheme="minorEastAsia" w:hAnsiTheme="minorHAnsi" w:cstheme="minorBidi"/>
          <w:bCs w:val="0"/>
          <w:noProof/>
          <w:szCs w:val="22"/>
          <w:lang w:val="en-IE" w:eastAsia="en-IE"/>
        </w:rPr>
        <w:tab/>
      </w:r>
      <w:r>
        <w:rPr>
          <w:noProof/>
        </w:rPr>
        <w:t>Module 6 – Practical Buoy Handling</w:t>
      </w:r>
      <w:r>
        <w:rPr>
          <w:noProof/>
        </w:rPr>
        <w:tab/>
      </w:r>
      <w:r>
        <w:rPr>
          <w:noProof/>
        </w:rPr>
        <w:fldChar w:fldCharType="begin"/>
      </w:r>
      <w:r>
        <w:rPr>
          <w:noProof/>
        </w:rPr>
        <w:instrText xml:space="preserve"> PAGEREF _Toc369591873 \h </w:instrText>
      </w:r>
      <w:r>
        <w:rPr>
          <w:noProof/>
        </w:rPr>
      </w:r>
      <w:r>
        <w:rPr>
          <w:noProof/>
        </w:rPr>
        <w:fldChar w:fldCharType="separate"/>
      </w:r>
      <w:r>
        <w:rPr>
          <w:noProof/>
        </w:rPr>
        <w:t>9</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40" w:name="_Toc322529300"/>
      <w:bookmarkStart w:id="41" w:name="_Toc322529516"/>
      <w:bookmarkStart w:id="42" w:name="_Toc322529565"/>
      <w:bookmarkStart w:id="43" w:name="_Toc369591861"/>
      <w:r w:rsidRPr="009115AA">
        <w:lastRenderedPageBreak/>
        <w:t xml:space="preserve">PART A - </w:t>
      </w:r>
      <w:r w:rsidRPr="00676676">
        <w:t>COURSE</w:t>
      </w:r>
      <w:r w:rsidRPr="009115AA">
        <w:t xml:space="preserve"> OVERVIEW</w:t>
      </w:r>
      <w:bookmarkEnd w:id="40"/>
      <w:bookmarkEnd w:id="41"/>
      <w:bookmarkEnd w:id="42"/>
      <w:bookmarkEnd w:id="43"/>
    </w:p>
    <w:p w14:paraId="7F2FB056" w14:textId="77777777" w:rsidR="00394A72" w:rsidRDefault="00394A72" w:rsidP="005D495F">
      <w:pPr>
        <w:pStyle w:val="Heading2"/>
      </w:pPr>
      <w:bookmarkStart w:id="44" w:name="_Toc322529517"/>
      <w:bookmarkStart w:id="45" w:name="_Toc322529566"/>
      <w:bookmarkStart w:id="46" w:name="_Toc369591862"/>
      <w:r>
        <w:t>Scope</w:t>
      </w:r>
      <w:bookmarkEnd w:id="44"/>
      <w:bookmarkEnd w:id="45"/>
      <w:bookmarkEnd w:id="46"/>
    </w:p>
    <w:p w14:paraId="5B28EFB2" w14:textId="77777777" w:rsidR="0005283F" w:rsidRDefault="0005283F" w:rsidP="0005283F">
      <w:pPr>
        <w:pStyle w:val="BodyText"/>
      </w:pPr>
      <w:r w:rsidRPr="00BC22E9">
        <w:t xml:space="preserve">This course is intended to provide technicians with the practical training necessary to become competent </w:t>
      </w:r>
      <w:r w:rsidRPr="00933831">
        <w:rPr>
          <w:rFonts w:cs="Arial"/>
          <w:lang w:eastAsia="de-DE"/>
        </w:rPr>
        <w:t xml:space="preserve">in the </w:t>
      </w:r>
      <w:r>
        <w:rPr>
          <w:rFonts w:cs="Arial"/>
        </w:rPr>
        <w:t>b</w:t>
      </w:r>
      <w:r w:rsidRPr="007F60A3">
        <w:rPr>
          <w:rFonts w:cs="Arial"/>
        </w:rPr>
        <w:t>uoy handling and safe working practices</w:t>
      </w:r>
      <w:r w:rsidRPr="00BC22E9">
        <w:t xml:space="preserve">.  </w:t>
      </w:r>
    </w:p>
    <w:p w14:paraId="4C806BEF" w14:textId="77777777" w:rsidR="0005283F" w:rsidRPr="00E01B7D" w:rsidRDefault="0005283F" w:rsidP="0005283F">
      <w:pPr>
        <w:pStyle w:val="BodyText"/>
      </w:pPr>
      <w:r w:rsidRPr="00E01B7D">
        <w:t xml:space="preserve">Due to the hazardous nature of </w:t>
      </w:r>
      <w:r>
        <w:t>handling the buoys</w:t>
      </w:r>
      <w:r w:rsidRPr="00E01B7D">
        <w:t xml:space="preserve">, all persons </w:t>
      </w:r>
      <w:r>
        <w:t xml:space="preserve">attend buoy handling </w:t>
      </w:r>
      <w:r w:rsidRPr="00E01B7D">
        <w:t>operations</w:t>
      </w:r>
      <w:r>
        <w:t xml:space="preserve"> </w:t>
      </w:r>
      <w:r w:rsidRPr="00E01B7D">
        <w:t>should be over the age of 18 and be deemed by the competent authority to be responsible individuals</w:t>
      </w:r>
      <w:r>
        <w:t>.</w:t>
      </w:r>
    </w:p>
    <w:p w14:paraId="2D7E83D1" w14:textId="3C6C15C4" w:rsidR="00394A72" w:rsidRDefault="005D0E50" w:rsidP="00080131">
      <w:pPr>
        <w:pStyle w:val="BodyText"/>
      </w:pPr>
      <w:r>
        <w:t>This course is intended to be supported by further training modules on</w:t>
      </w:r>
      <w:r w:rsidR="0005283F">
        <w:t xml:space="preserve"> </w:t>
      </w:r>
      <w:r w:rsidR="00BA6A47">
        <w:t xml:space="preserve">buoy tenders, </w:t>
      </w:r>
      <w:r w:rsidR="0005283F">
        <w:t>buoy moorings and cleaning</w:t>
      </w:r>
      <w:r w:rsidR="00394A72">
        <w:t>.</w:t>
      </w:r>
      <w:r>
        <w:t xml:space="preserve"> Details of these supporting model courses can be found in the Level 2 Technician training overview document IALA WWA L2.0.</w:t>
      </w:r>
    </w:p>
    <w:p w14:paraId="5640451C" w14:textId="1966F009" w:rsidR="00AD7727" w:rsidRPr="00AD7727" w:rsidRDefault="00AD7727" w:rsidP="00080131">
      <w:pPr>
        <w:pStyle w:val="BodyText"/>
      </w:pPr>
      <w:r>
        <w:t xml:space="preserve">This course is </w:t>
      </w:r>
      <w:r>
        <w:rPr>
          <w:b/>
        </w:rPr>
        <w:t>not</w:t>
      </w:r>
      <w:r>
        <w:t xml:space="preserve"> intended to provide training in the operation of lifting equipment, cutting and burning</w:t>
      </w:r>
      <w:r w:rsidRPr="00AD7727">
        <w:t xml:space="preserve"> </w:t>
      </w:r>
      <w:r>
        <w:t xml:space="preserve">equipment or seamanship tasks for which separate specialist training courses that comply with national legislation may be required. </w:t>
      </w:r>
    </w:p>
    <w:p w14:paraId="6993B281" w14:textId="77777777" w:rsidR="00394A72" w:rsidRDefault="00394A72" w:rsidP="00496B74">
      <w:pPr>
        <w:pStyle w:val="Heading2"/>
      </w:pPr>
      <w:bookmarkStart w:id="47" w:name="_Toc322529518"/>
      <w:bookmarkStart w:id="48" w:name="_Toc322529567"/>
      <w:bookmarkStart w:id="49" w:name="_Toc369591863"/>
      <w:r w:rsidRPr="00BC22E9">
        <w:t>Objective</w:t>
      </w:r>
      <w:bookmarkEnd w:id="47"/>
      <w:bookmarkEnd w:id="48"/>
      <w:bookmarkEnd w:id="49"/>
      <w:r w:rsidRPr="00BC22E9">
        <w:t xml:space="preserve"> </w:t>
      </w:r>
    </w:p>
    <w:p w14:paraId="53420390" w14:textId="5AB02F95" w:rsidR="008F10DC" w:rsidRPr="009D23A8" w:rsidRDefault="008F10DC" w:rsidP="008F10DC">
      <w:pPr>
        <w:pStyle w:val="BodyText"/>
      </w:pPr>
      <w:bookmarkStart w:id="50" w:name="_Toc322529519"/>
      <w:bookmarkStart w:id="51" w:name="_Toc322529568"/>
      <w:r w:rsidRPr="009D23A8">
        <w:t xml:space="preserve">Upon successful completion of this course, </w:t>
      </w:r>
      <w:r>
        <w:t>participants</w:t>
      </w:r>
      <w:r w:rsidRPr="009D23A8">
        <w:t xml:space="preserve"> will have acquired sufficient knowledge and s</w:t>
      </w:r>
      <w:r>
        <w:t>kill to handl</w:t>
      </w:r>
      <w:r w:rsidR="00270ADE">
        <w:t>e</w:t>
      </w:r>
      <w:r>
        <w:t xml:space="preserve"> buoys in </w:t>
      </w:r>
      <w:r w:rsidR="00270ADE">
        <w:t xml:space="preserve">a </w:t>
      </w:r>
      <w:r>
        <w:t xml:space="preserve">safe working </w:t>
      </w:r>
      <w:r w:rsidR="00270ADE">
        <w:t>manner</w:t>
      </w:r>
      <w:r w:rsidRPr="009D23A8">
        <w:t xml:space="preserve"> on the job within their organi</w:t>
      </w:r>
      <w:r>
        <w:t>s</w:t>
      </w:r>
      <w:r w:rsidRPr="009D23A8">
        <w:t xml:space="preserve">ations. </w:t>
      </w:r>
    </w:p>
    <w:bookmarkEnd w:id="50"/>
    <w:bookmarkEnd w:id="51"/>
    <w:p w14:paraId="7B8D8C50" w14:textId="6926D99E" w:rsidR="00270ADE" w:rsidRPr="009D23A8" w:rsidRDefault="00270ADE" w:rsidP="00270ADE">
      <w:pPr>
        <w:pStyle w:val="BodyText"/>
      </w:pPr>
      <w:r w:rsidRPr="00BC22E9">
        <w:t xml:space="preserve">This course is intended to cover the knowledge and practical competence required for a technician to </w:t>
      </w:r>
      <w:r w:rsidR="001F07E8">
        <w:t>safely</w:t>
      </w:r>
      <w:r w:rsidRPr="00BC22E9">
        <w:t xml:space="preserve"> </w:t>
      </w:r>
      <w:r w:rsidR="001F07E8">
        <w:t>handle</w:t>
      </w:r>
      <w:r>
        <w:t xml:space="preserve"> buoys without any damage or injury</w:t>
      </w:r>
      <w:r w:rsidRPr="00BC22E9">
        <w:t xml:space="preserve">.  The complete course </w:t>
      </w:r>
      <w:r>
        <w:t xml:space="preserve">comprises </w:t>
      </w:r>
      <w:r w:rsidR="000A63E6">
        <w:t>5</w:t>
      </w:r>
      <w:r w:rsidRPr="00BC22E9">
        <w:t xml:space="preserve"> </w:t>
      </w:r>
      <w:r w:rsidR="000A63E6">
        <w:t xml:space="preserve">theoretical </w:t>
      </w:r>
      <w:r w:rsidRPr="00BC22E9">
        <w:t xml:space="preserve">modules, each of which deals with a specific subject representing an aspect of </w:t>
      </w:r>
      <w:r>
        <w:t>buoy handling and safe working practices</w:t>
      </w:r>
      <w:r w:rsidRPr="00BC22E9">
        <w:t xml:space="preserve">. Each module begins by stating its scope and aims, and then provides a teaching syllabus. </w:t>
      </w:r>
      <w:r w:rsidR="000A63E6">
        <w:t>The final practical module is intended to be conducted at sea. The complete course is</w:t>
      </w:r>
      <w:r w:rsidRPr="009D23A8">
        <w:t xml:space="preserve"> practical</w:t>
      </w:r>
      <w:r w:rsidR="000A63E6">
        <w:t xml:space="preserve"> and</w:t>
      </w:r>
      <w:r w:rsidRPr="009D23A8">
        <w:t xml:space="preserve"> job-centred designed to provide trainees with a realistic, ha</w:t>
      </w:r>
      <w:r>
        <w:t>nds-on educational experience.</w:t>
      </w:r>
    </w:p>
    <w:p w14:paraId="004CD453" w14:textId="77777777" w:rsidR="00270ADE" w:rsidRDefault="00270ADE" w:rsidP="00270ADE">
      <w:pPr>
        <w:rPr>
          <w:rFonts w:cs="Arial"/>
        </w:rPr>
      </w:pPr>
    </w:p>
    <w:p w14:paraId="4E29EA5A" w14:textId="77777777" w:rsidR="00270ADE" w:rsidRPr="000401D9" w:rsidRDefault="00270ADE" w:rsidP="00270ADE">
      <w:pPr>
        <w:pStyle w:val="Heading2"/>
        <w:tabs>
          <w:tab w:val="clear" w:pos="993"/>
          <w:tab w:val="num" w:pos="851"/>
        </w:tabs>
        <w:ind w:left="0"/>
      </w:pPr>
      <w:bookmarkStart w:id="52" w:name="_Toc322529520"/>
      <w:bookmarkStart w:id="53" w:name="_Toc322529569"/>
      <w:bookmarkStart w:id="54" w:name="_Toc196647732"/>
      <w:bookmarkStart w:id="55" w:name="_Toc369591864"/>
      <w:r w:rsidRPr="00676676">
        <w:t>Table</w:t>
      </w:r>
      <w:r>
        <w:t xml:space="preserve"> of Teaching M</w:t>
      </w:r>
      <w:r w:rsidRPr="000401D9">
        <w:t>odules</w:t>
      </w:r>
      <w:bookmarkEnd w:id="52"/>
      <w:bookmarkEnd w:id="53"/>
      <w:bookmarkEnd w:id="54"/>
      <w:bookmarkEnd w:id="55"/>
      <w:r w:rsidRPr="000401D9">
        <w:t xml:space="preserve"> </w:t>
      </w:r>
    </w:p>
    <w:tbl>
      <w:tblPr>
        <w:tblW w:w="8949" w:type="dxa"/>
        <w:jc w:val="center"/>
        <w:tblLayout w:type="fixed"/>
        <w:tblLook w:val="0000" w:firstRow="0" w:lastRow="0" w:firstColumn="0" w:lastColumn="0" w:noHBand="0" w:noVBand="0"/>
      </w:tblPr>
      <w:tblGrid>
        <w:gridCol w:w="3124"/>
        <w:gridCol w:w="1302"/>
        <w:gridCol w:w="4523"/>
      </w:tblGrid>
      <w:tr w:rsidR="00270ADE" w:rsidRPr="0081138A" w14:paraId="3A785F88" w14:textId="77777777" w:rsidTr="00FA0B3D">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91064D3" w14:textId="77777777" w:rsidR="00270ADE" w:rsidRPr="0081138A" w:rsidRDefault="00270ADE" w:rsidP="00FA0B3D">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302" w:type="dxa"/>
            <w:tcBorders>
              <w:top w:val="single" w:sz="6" w:space="0" w:color="000000"/>
              <w:left w:val="single" w:sz="4" w:space="0" w:color="000000"/>
              <w:bottom w:val="single" w:sz="4" w:space="0" w:color="000000"/>
              <w:right w:val="single" w:sz="4" w:space="0" w:color="000000"/>
            </w:tcBorders>
            <w:vAlign w:val="center"/>
          </w:tcPr>
          <w:p w14:paraId="44F8BC3B" w14:textId="77777777" w:rsidR="00270ADE" w:rsidRPr="0081138A" w:rsidRDefault="00270ADE" w:rsidP="00FA0B3D">
            <w:pPr>
              <w:pStyle w:val="Default"/>
              <w:jc w:val="center"/>
              <w:rPr>
                <w:b/>
                <w:sz w:val="22"/>
                <w:szCs w:val="22"/>
              </w:rPr>
            </w:pPr>
            <w:r w:rsidRPr="0081138A">
              <w:rPr>
                <w:b/>
                <w:sz w:val="22"/>
                <w:szCs w:val="22"/>
              </w:rPr>
              <w:t>Time in hours</w:t>
            </w:r>
          </w:p>
        </w:tc>
        <w:tc>
          <w:tcPr>
            <w:tcW w:w="4523" w:type="dxa"/>
            <w:tcBorders>
              <w:top w:val="single" w:sz="6" w:space="0" w:color="000000"/>
              <w:left w:val="single" w:sz="4" w:space="0" w:color="000000"/>
              <w:bottom w:val="single" w:sz="4" w:space="0" w:color="000000"/>
              <w:right w:val="single" w:sz="4" w:space="0" w:color="000000"/>
            </w:tcBorders>
            <w:vAlign w:val="center"/>
          </w:tcPr>
          <w:p w14:paraId="155A0B83" w14:textId="77777777" w:rsidR="00270ADE" w:rsidRPr="0081138A" w:rsidRDefault="00270ADE" w:rsidP="00FA0B3D">
            <w:pPr>
              <w:pStyle w:val="Default"/>
              <w:jc w:val="center"/>
              <w:rPr>
                <w:b/>
                <w:sz w:val="22"/>
                <w:szCs w:val="22"/>
              </w:rPr>
            </w:pPr>
            <w:r w:rsidRPr="0081138A">
              <w:rPr>
                <w:b/>
                <w:sz w:val="22"/>
                <w:szCs w:val="22"/>
              </w:rPr>
              <w:t>Overview</w:t>
            </w:r>
          </w:p>
        </w:tc>
      </w:tr>
      <w:tr w:rsidR="00270ADE" w:rsidRPr="0081138A" w14:paraId="5F247F08" w14:textId="77777777" w:rsidTr="00FA0B3D">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6F5AE10" w14:textId="35F7126E" w:rsidR="00270ADE" w:rsidRPr="001F07E8" w:rsidRDefault="00270ADE" w:rsidP="00B459FF">
            <w:pPr>
              <w:pStyle w:val="Default"/>
              <w:rPr>
                <w:sz w:val="22"/>
                <w:szCs w:val="22"/>
              </w:rPr>
            </w:pPr>
            <w:r w:rsidRPr="001F07E8">
              <w:rPr>
                <w:noProof/>
                <w:sz w:val="22"/>
                <w:szCs w:val="22"/>
              </w:rPr>
              <w:t>Mang</w:t>
            </w:r>
            <w:r w:rsidR="00CB65BC">
              <w:rPr>
                <w:noProof/>
                <w:sz w:val="22"/>
                <w:szCs w:val="22"/>
              </w:rPr>
              <w:t>e</w:t>
            </w:r>
            <w:r w:rsidRPr="001F07E8">
              <w:rPr>
                <w:noProof/>
                <w:sz w:val="22"/>
                <w:szCs w:val="22"/>
              </w:rPr>
              <w:t>ment plans for</w:t>
            </w:r>
            <w:r w:rsidR="00B459FF">
              <w:rPr>
                <w:noProof/>
                <w:sz w:val="22"/>
                <w:szCs w:val="22"/>
              </w:rPr>
              <w:t xml:space="preserve"> safe </w:t>
            </w:r>
            <w:r w:rsidRPr="001F07E8">
              <w:rPr>
                <w:noProof/>
                <w:sz w:val="22"/>
                <w:szCs w:val="22"/>
              </w:rPr>
              <w:t xml:space="preserve"> buoy handling </w:t>
            </w:r>
          </w:p>
        </w:tc>
        <w:tc>
          <w:tcPr>
            <w:tcW w:w="1302" w:type="dxa"/>
            <w:tcBorders>
              <w:top w:val="single" w:sz="6" w:space="0" w:color="000000"/>
              <w:left w:val="single" w:sz="4" w:space="0" w:color="000000"/>
              <w:bottom w:val="single" w:sz="4" w:space="0" w:color="000000"/>
              <w:right w:val="single" w:sz="4" w:space="0" w:color="000000"/>
            </w:tcBorders>
          </w:tcPr>
          <w:p w14:paraId="0A23647F" w14:textId="01932B92" w:rsidR="00270ADE" w:rsidRPr="001F07E8" w:rsidRDefault="00FA5607" w:rsidP="00FA0B3D">
            <w:pPr>
              <w:pStyle w:val="Default"/>
              <w:jc w:val="center"/>
              <w:rPr>
                <w:sz w:val="22"/>
                <w:szCs w:val="22"/>
              </w:rPr>
            </w:pPr>
            <w:r>
              <w:rPr>
                <w:sz w:val="22"/>
                <w:szCs w:val="22"/>
              </w:rPr>
              <w:t>1</w:t>
            </w:r>
          </w:p>
        </w:tc>
        <w:tc>
          <w:tcPr>
            <w:tcW w:w="4523" w:type="dxa"/>
            <w:tcBorders>
              <w:top w:val="single" w:sz="6" w:space="0" w:color="000000"/>
              <w:left w:val="single" w:sz="4" w:space="0" w:color="000000"/>
              <w:bottom w:val="single" w:sz="4" w:space="0" w:color="000000"/>
              <w:right w:val="single" w:sz="4" w:space="0" w:color="000000"/>
            </w:tcBorders>
          </w:tcPr>
          <w:p w14:paraId="0AD316F6" w14:textId="709C2F82" w:rsidR="00270ADE" w:rsidRPr="001F07E8" w:rsidRDefault="00270ADE" w:rsidP="00CB65BC">
            <w:pPr>
              <w:rPr>
                <w:rFonts w:cs="Arial"/>
                <w:szCs w:val="22"/>
              </w:rPr>
            </w:pPr>
            <w:r w:rsidRPr="001F07E8">
              <w:rPr>
                <w:rFonts w:cs="Arial"/>
                <w:szCs w:val="22"/>
              </w:rPr>
              <w:t xml:space="preserve">This module describes the </w:t>
            </w:r>
            <w:r w:rsidRPr="001F07E8">
              <w:rPr>
                <w:rFonts w:cs="Arial"/>
                <w:noProof/>
                <w:szCs w:val="22"/>
              </w:rPr>
              <w:t>plan</w:t>
            </w:r>
            <w:r w:rsidR="00CB65BC">
              <w:rPr>
                <w:rFonts w:cs="Arial"/>
                <w:noProof/>
                <w:szCs w:val="22"/>
              </w:rPr>
              <w:t>n</w:t>
            </w:r>
            <w:r w:rsidRPr="001F07E8">
              <w:rPr>
                <w:rFonts w:cs="Arial"/>
                <w:noProof/>
                <w:szCs w:val="22"/>
              </w:rPr>
              <w:t>ing of buoy handling operation</w:t>
            </w:r>
            <w:r w:rsidR="00CB65BC">
              <w:rPr>
                <w:rFonts w:cs="Arial"/>
                <w:noProof/>
                <w:szCs w:val="22"/>
              </w:rPr>
              <w:t>s</w:t>
            </w:r>
          </w:p>
        </w:tc>
      </w:tr>
      <w:tr w:rsidR="00270ADE" w:rsidRPr="0081138A" w14:paraId="13145243" w14:textId="77777777" w:rsidTr="00FA0B3D">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62A416E" w14:textId="28A2595A" w:rsidR="00270ADE" w:rsidRPr="001F07E8" w:rsidRDefault="00CB65BC" w:rsidP="00FA0B3D">
            <w:pPr>
              <w:pStyle w:val="Default"/>
              <w:rPr>
                <w:sz w:val="22"/>
                <w:szCs w:val="22"/>
              </w:rPr>
            </w:pPr>
            <w:r>
              <w:rPr>
                <w:sz w:val="22"/>
                <w:szCs w:val="22"/>
              </w:rPr>
              <w:t>Equipment and tools</w:t>
            </w:r>
          </w:p>
        </w:tc>
        <w:tc>
          <w:tcPr>
            <w:tcW w:w="1302" w:type="dxa"/>
            <w:tcBorders>
              <w:top w:val="single" w:sz="4" w:space="0" w:color="000000"/>
              <w:left w:val="single" w:sz="4" w:space="0" w:color="000000"/>
              <w:bottom w:val="single" w:sz="4" w:space="0" w:color="000000"/>
              <w:right w:val="single" w:sz="4" w:space="0" w:color="000000"/>
            </w:tcBorders>
          </w:tcPr>
          <w:p w14:paraId="6E1CE589" w14:textId="0700D0DA" w:rsidR="00270ADE" w:rsidRPr="001F07E8" w:rsidRDefault="00286D2F" w:rsidP="00FA0B3D">
            <w:pPr>
              <w:pStyle w:val="Default"/>
              <w:jc w:val="center"/>
              <w:rPr>
                <w:sz w:val="22"/>
                <w:szCs w:val="22"/>
              </w:rPr>
            </w:pPr>
            <w:r>
              <w:rPr>
                <w:sz w:val="22"/>
                <w:szCs w:val="22"/>
              </w:rPr>
              <w:t>1</w:t>
            </w:r>
          </w:p>
        </w:tc>
        <w:tc>
          <w:tcPr>
            <w:tcW w:w="4523" w:type="dxa"/>
            <w:tcBorders>
              <w:top w:val="single" w:sz="4" w:space="0" w:color="000000"/>
              <w:left w:val="single" w:sz="4" w:space="0" w:color="000000"/>
              <w:bottom w:val="single" w:sz="4" w:space="0" w:color="000000"/>
              <w:right w:val="single" w:sz="4" w:space="0" w:color="000000"/>
            </w:tcBorders>
          </w:tcPr>
          <w:p w14:paraId="659EAB09" w14:textId="0E987BCA" w:rsidR="00270ADE" w:rsidRPr="001F07E8" w:rsidRDefault="00270ADE" w:rsidP="00FA5607">
            <w:pPr>
              <w:rPr>
                <w:rFonts w:cs="Arial"/>
                <w:szCs w:val="22"/>
              </w:rPr>
            </w:pPr>
            <w:r w:rsidRPr="001F07E8">
              <w:rPr>
                <w:rFonts w:cs="Arial"/>
                <w:szCs w:val="22"/>
              </w:rPr>
              <w:t xml:space="preserve">This module describes the </w:t>
            </w:r>
            <w:r w:rsidR="00FA5607">
              <w:rPr>
                <w:rFonts w:cs="Arial"/>
                <w:szCs w:val="22"/>
              </w:rPr>
              <w:t>equipment and tool</w:t>
            </w:r>
            <w:r w:rsidRPr="001F07E8">
              <w:rPr>
                <w:rFonts w:cs="Arial"/>
                <w:szCs w:val="22"/>
              </w:rPr>
              <w:t xml:space="preserve">s </w:t>
            </w:r>
            <w:r w:rsidR="00CB65BC">
              <w:rPr>
                <w:rFonts w:cs="Arial"/>
                <w:szCs w:val="22"/>
              </w:rPr>
              <w:t>required during buoy handling operations</w:t>
            </w:r>
          </w:p>
        </w:tc>
      </w:tr>
      <w:tr w:rsidR="00270ADE" w:rsidRPr="0081138A" w14:paraId="44DA6CE0" w14:textId="77777777" w:rsidTr="00FA0B3D">
        <w:trPr>
          <w:trHeight w:val="325"/>
          <w:jc w:val="center"/>
        </w:trPr>
        <w:tc>
          <w:tcPr>
            <w:tcW w:w="3124" w:type="dxa"/>
            <w:tcBorders>
              <w:top w:val="single" w:sz="4" w:space="0" w:color="auto"/>
              <w:left w:val="single" w:sz="4" w:space="0" w:color="000000"/>
              <w:bottom w:val="single" w:sz="4" w:space="0" w:color="auto"/>
              <w:right w:val="single" w:sz="4" w:space="0" w:color="000000"/>
            </w:tcBorders>
          </w:tcPr>
          <w:p w14:paraId="1846C49C" w14:textId="10FBD518" w:rsidR="00270ADE" w:rsidRPr="00CB65BC" w:rsidRDefault="00CB65BC" w:rsidP="00FA0B3D">
            <w:pPr>
              <w:pStyle w:val="Default"/>
              <w:rPr>
                <w:sz w:val="22"/>
                <w:szCs w:val="22"/>
              </w:rPr>
            </w:pPr>
            <w:r>
              <w:rPr>
                <w:sz w:val="22"/>
                <w:szCs w:val="22"/>
              </w:rPr>
              <w:t>Logistics of buoy operations</w:t>
            </w:r>
          </w:p>
        </w:tc>
        <w:tc>
          <w:tcPr>
            <w:tcW w:w="1302" w:type="dxa"/>
            <w:tcBorders>
              <w:top w:val="single" w:sz="4" w:space="0" w:color="auto"/>
              <w:left w:val="single" w:sz="4" w:space="0" w:color="000000"/>
              <w:bottom w:val="single" w:sz="4" w:space="0" w:color="auto"/>
              <w:right w:val="single" w:sz="4" w:space="0" w:color="000000"/>
            </w:tcBorders>
          </w:tcPr>
          <w:p w14:paraId="6DF1587B" w14:textId="4281C7CC" w:rsidR="00270ADE" w:rsidRPr="00CB65BC" w:rsidRDefault="00D4150A" w:rsidP="00FA0B3D">
            <w:pPr>
              <w:pStyle w:val="Default"/>
              <w:jc w:val="center"/>
              <w:rPr>
                <w:sz w:val="22"/>
                <w:szCs w:val="22"/>
              </w:rPr>
            </w:pPr>
            <w:r>
              <w:rPr>
                <w:sz w:val="22"/>
                <w:szCs w:val="22"/>
              </w:rPr>
              <w:t>0.5</w:t>
            </w:r>
          </w:p>
        </w:tc>
        <w:tc>
          <w:tcPr>
            <w:tcW w:w="4523" w:type="dxa"/>
            <w:tcBorders>
              <w:top w:val="single" w:sz="4" w:space="0" w:color="auto"/>
              <w:left w:val="single" w:sz="4" w:space="0" w:color="000000"/>
              <w:bottom w:val="single" w:sz="4" w:space="0" w:color="auto"/>
              <w:right w:val="single" w:sz="4" w:space="0" w:color="000000"/>
            </w:tcBorders>
            <w:vAlign w:val="center"/>
          </w:tcPr>
          <w:p w14:paraId="5EDC4F48" w14:textId="4A5A5079" w:rsidR="00270ADE" w:rsidRPr="00CB65BC" w:rsidRDefault="00270ADE" w:rsidP="00CB65BC">
            <w:pPr>
              <w:rPr>
                <w:rFonts w:cs="Arial"/>
                <w:szCs w:val="22"/>
              </w:rPr>
            </w:pPr>
            <w:r w:rsidRPr="00CB65BC">
              <w:rPr>
                <w:rFonts w:cs="Arial"/>
                <w:color w:val="000000"/>
                <w:szCs w:val="22"/>
              </w:rPr>
              <w:t xml:space="preserve">This </w:t>
            </w:r>
            <w:r w:rsidR="00CB65BC">
              <w:rPr>
                <w:rFonts w:cs="Arial"/>
                <w:color w:val="000000"/>
                <w:szCs w:val="22"/>
              </w:rPr>
              <w:t>module describes the logistical process of moving buoys from pier to ship and ship to water</w:t>
            </w:r>
          </w:p>
        </w:tc>
      </w:tr>
      <w:tr w:rsidR="00270ADE" w:rsidRPr="0081138A" w14:paraId="685813C2" w14:textId="77777777" w:rsidTr="00FA0B3D">
        <w:trPr>
          <w:trHeight w:val="314"/>
          <w:jc w:val="center"/>
        </w:trPr>
        <w:tc>
          <w:tcPr>
            <w:tcW w:w="3124" w:type="dxa"/>
            <w:tcBorders>
              <w:top w:val="single" w:sz="4" w:space="0" w:color="auto"/>
              <w:left w:val="single" w:sz="4" w:space="0" w:color="000000"/>
              <w:bottom w:val="single" w:sz="4" w:space="0" w:color="000000"/>
              <w:right w:val="single" w:sz="4" w:space="0" w:color="000000"/>
            </w:tcBorders>
          </w:tcPr>
          <w:p w14:paraId="0A8FA08D" w14:textId="025C1718" w:rsidR="00270ADE" w:rsidRPr="00CB65BC" w:rsidRDefault="00FA11AD" w:rsidP="00FA0B3D">
            <w:pPr>
              <w:pStyle w:val="Default"/>
              <w:rPr>
                <w:sz w:val="22"/>
                <w:szCs w:val="22"/>
              </w:rPr>
            </w:pPr>
            <w:r>
              <w:rPr>
                <w:noProof/>
                <w:sz w:val="22"/>
                <w:szCs w:val="22"/>
              </w:rPr>
              <w:t>Buoy retrieval, safe handling, inspection and replacement</w:t>
            </w:r>
          </w:p>
        </w:tc>
        <w:tc>
          <w:tcPr>
            <w:tcW w:w="1302" w:type="dxa"/>
            <w:tcBorders>
              <w:top w:val="single" w:sz="4" w:space="0" w:color="auto"/>
              <w:left w:val="single" w:sz="4" w:space="0" w:color="000000"/>
              <w:bottom w:val="single" w:sz="4" w:space="0" w:color="000000"/>
              <w:right w:val="single" w:sz="4" w:space="0" w:color="000000"/>
            </w:tcBorders>
          </w:tcPr>
          <w:p w14:paraId="2DA0A1CA" w14:textId="237E85FF" w:rsidR="00270ADE" w:rsidRPr="00CB65BC" w:rsidRDefault="00EF42A6" w:rsidP="00FA0B3D">
            <w:pPr>
              <w:tabs>
                <w:tab w:val="left" w:pos="558"/>
              </w:tabs>
              <w:jc w:val="center"/>
              <w:rPr>
                <w:rFonts w:cs="Arial"/>
                <w:szCs w:val="22"/>
                <w:lang w:eastAsia="en-GB"/>
              </w:rPr>
            </w:pPr>
            <w:r>
              <w:rPr>
                <w:rFonts w:cs="Arial"/>
                <w:szCs w:val="22"/>
                <w:lang w:eastAsia="en-GB"/>
              </w:rPr>
              <w:t>2.5</w:t>
            </w:r>
          </w:p>
        </w:tc>
        <w:tc>
          <w:tcPr>
            <w:tcW w:w="4523" w:type="dxa"/>
            <w:tcBorders>
              <w:top w:val="single" w:sz="4" w:space="0" w:color="auto"/>
              <w:left w:val="single" w:sz="4" w:space="0" w:color="000000"/>
              <w:bottom w:val="single" w:sz="4" w:space="0" w:color="000000"/>
              <w:right w:val="single" w:sz="4" w:space="0" w:color="000000"/>
            </w:tcBorders>
            <w:vAlign w:val="center"/>
          </w:tcPr>
          <w:p w14:paraId="066B95A2" w14:textId="40FE930A" w:rsidR="00270ADE" w:rsidRPr="00CB65BC" w:rsidRDefault="00FA11AD" w:rsidP="00FA0B3D">
            <w:pPr>
              <w:rPr>
                <w:rFonts w:cs="Arial"/>
                <w:szCs w:val="22"/>
              </w:rPr>
            </w:pPr>
            <w:r>
              <w:rPr>
                <w:rFonts w:cs="Arial"/>
                <w:szCs w:val="22"/>
              </w:rPr>
              <w:t>This module describes how to lift buoys safely from the water, clean and inspect and replace the buoy in its appointed position</w:t>
            </w:r>
          </w:p>
        </w:tc>
      </w:tr>
      <w:tr w:rsidR="00FA11AD" w:rsidRPr="0081138A" w14:paraId="651995DD" w14:textId="77777777" w:rsidTr="00FA0B3D">
        <w:trPr>
          <w:trHeight w:val="314"/>
          <w:jc w:val="center"/>
        </w:trPr>
        <w:tc>
          <w:tcPr>
            <w:tcW w:w="3124" w:type="dxa"/>
            <w:tcBorders>
              <w:top w:val="single" w:sz="4" w:space="0" w:color="auto"/>
              <w:left w:val="single" w:sz="4" w:space="0" w:color="000000"/>
              <w:bottom w:val="single" w:sz="4" w:space="0" w:color="000000"/>
              <w:right w:val="single" w:sz="4" w:space="0" w:color="000000"/>
            </w:tcBorders>
          </w:tcPr>
          <w:p w14:paraId="166F3515" w14:textId="56C37620" w:rsidR="00FA11AD" w:rsidRDefault="00FA11AD" w:rsidP="006532B5">
            <w:pPr>
              <w:pStyle w:val="Default"/>
              <w:rPr>
                <w:noProof/>
                <w:sz w:val="22"/>
                <w:szCs w:val="22"/>
              </w:rPr>
            </w:pPr>
            <w:r>
              <w:rPr>
                <w:noProof/>
                <w:sz w:val="22"/>
                <w:szCs w:val="22"/>
              </w:rPr>
              <w:t>Ma</w:t>
            </w:r>
            <w:r w:rsidR="006532B5">
              <w:rPr>
                <w:noProof/>
                <w:sz w:val="22"/>
                <w:szCs w:val="22"/>
              </w:rPr>
              <w:t>i</w:t>
            </w:r>
            <w:r>
              <w:rPr>
                <w:noProof/>
                <w:sz w:val="22"/>
                <w:szCs w:val="22"/>
              </w:rPr>
              <w:t>ntenance records and reports</w:t>
            </w:r>
          </w:p>
        </w:tc>
        <w:tc>
          <w:tcPr>
            <w:tcW w:w="1302" w:type="dxa"/>
            <w:tcBorders>
              <w:top w:val="single" w:sz="4" w:space="0" w:color="auto"/>
              <w:left w:val="single" w:sz="4" w:space="0" w:color="000000"/>
              <w:bottom w:val="single" w:sz="4" w:space="0" w:color="000000"/>
              <w:right w:val="single" w:sz="4" w:space="0" w:color="000000"/>
            </w:tcBorders>
          </w:tcPr>
          <w:p w14:paraId="43541157" w14:textId="34B92920" w:rsidR="00FA11AD" w:rsidRPr="00CB65BC" w:rsidRDefault="00E622E7" w:rsidP="00FA0B3D">
            <w:pPr>
              <w:tabs>
                <w:tab w:val="left" w:pos="558"/>
              </w:tabs>
              <w:jc w:val="center"/>
              <w:rPr>
                <w:rFonts w:cs="Arial"/>
                <w:szCs w:val="22"/>
                <w:lang w:eastAsia="en-GB"/>
              </w:rPr>
            </w:pPr>
            <w:r>
              <w:rPr>
                <w:rFonts w:cs="Arial"/>
                <w:szCs w:val="22"/>
                <w:lang w:eastAsia="en-GB"/>
              </w:rPr>
              <w:t>1</w:t>
            </w:r>
          </w:p>
        </w:tc>
        <w:tc>
          <w:tcPr>
            <w:tcW w:w="4523" w:type="dxa"/>
            <w:tcBorders>
              <w:top w:val="single" w:sz="4" w:space="0" w:color="auto"/>
              <w:left w:val="single" w:sz="4" w:space="0" w:color="000000"/>
              <w:bottom w:val="single" w:sz="4" w:space="0" w:color="000000"/>
              <w:right w:val="single" w:sz="4" w:space="0" w:color="000000"/>
            </w:tcBorders>
            <w:vAlign w:val="center"/>
          </w:tcPr>
          <w:p w14:paraId="0B29FE9D" w14:textId="663A9E9E" w:rsidR="00FA11AD" w:rsidRDefault="00FA11AD" w:rsidP="00FA0B3D">
            <w:pPr>
              <w:rPr>
                <w:rFonts w:cs="Arial"/>
                <w:szCs w:val="22"/>
              </w:rPr>
            </w:pPr>
            <w:r>
              <w:rPr>
                <w:rFonts w:cs="Arial"/>
                <w:szCs w:val="22"/>
              </w:rPr>
              <w:t>This module describes the process of record keeping and arising work</w:t>
            </w:r>
          </w:p>
        </w:tc>
      </w:tr>
      <w:tr w:rsidR="003E6EE9" w:rsidRPr="0081138A" w14:paraId="1220691D" w14:textId="77777777" w:rsidTr="00FA0B3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4A4F055" w14:textId="559A2B31" w:rsidR="003E6EE9" w:rsidRDefault="003E6EE9" w:rsidP="00FA0B3D">
            <w:pPr>
              <w:pStyle w:val="Default"/>
              <w:rPr>
                <w:sz w:val="22"/>
                <w:szCs w:val="22"/>
              </w:rPr>
            </w:pPr>
            <w:r w:rsidRPr="00CB65BC">
              <w:rPr>
                <w:sz w:val="22"/>
                <w:szCs w:val="22"/>
              </w:rPr>
              <w:t>Evaluation</w:t>
            </w:r>
          </w:p>
        </w:tc>
        <w:tc>
          <w:tcPr>
            <w:tcW w:w="1302" w:type="dxa"/>
            <w:tcBorders>
              <w:top w:val="single" w:sz="4" w:space="0" w:color="000000"/>
              <w:left w:val="single" w:sz="4" w:space="0" w:color="000000"/>
              <w:bottom w:val="single" w:sz="4" w:space="0" w:color="000000"/>
              <w:right w:val="single" w:sz="4" w:space="0" w:color="000000"/>
            </w:tcBorders>
            <w:vAlign w:val="center"/>
          </w:tcPr>
          <w:p w14:paraId="16A4AA19" w14:textId="1677DE21" w:rsidR="003E6EE9" w:rsidRDefault="003E6EE9" w:rsidP="00FA0B3D">
            <w:pPr>
              <w:pStyle w:val="Default"/>
              <w:jc w:val="center"/>
              <w:rPr>
                <w:sz w:val="22"/>
                <w:szCs w:val="22"/>
              </w:rPr>
            </w:pPr>
            <w:r>
              <w:rPr>
                <w:sz w:val="22"/>
                <w:szCs w:val="22"/>
              </w:rPr>
              <w:t>1</w:t>
            </w:r>
          </w:p>
        </w:tc>
        <w:tc>
          <w:tcPr>
            <w:tcW w:w="4523" w:type="dxa"/>
            <w:tcBorders>
              <w:top w:val="single" w:sz="4" w:space="0" w:color="000000"/>
              <w:left w:val="single" w:sz="4" w:space="0" w:color="000000"/>
              <w:bottom w:val="single" w:sz="4" w:space="0" w:color="000000"/>
              <w:right w:val="single" w:sz="4" w:space="0" w:color="000000"/>
            </w:tcBorders>
          </w:tcPr>
          <w:p w14:paraId="461E43EB" w14:textId="0F915DF9" w:rsidR="003E6EE9" w:rsidRDefault="003E6EE9" w:rsidP="00EF42A6">
            <w:pPr>
              <w:pStyle w:val="Default"/>
              <w:rPr>
                <w:color w:val="auto"/>
                <w:sz w:val="22"/>
                <w:szCs w:val="22"/>
              </w:rPr>
            </w:pPr>
            <w:r>
              <w:rPr>
                <w:color w:val="auto"/>
                <w:sz w:val="22"/>
                <w:szCs w:val="22"/>
              </w:rPr>
              <w:t>Written test at the end of the theoretical instruction</w:t>
            </w:r>
          </w:p>
        </w:tc>
      </w:tr>
      <w:tr w:rsidR="003E6EE9" w:rsidRPr="0081138A" w14:paraId="396DDFBF" w14:textId="77777777" w:rsidTr="00FA0B3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71675B6" w14:textId="472D6CF1" w:rsidR="003E6EE9" w:rsidRPr="00CB65BC" w:rsidRDefault="003E6EE9" w:rsidP="00FA0B3D">
            <w:pPr>
              <w:pStyle w:val="Default"/>
              <w:rPr>
                <w:sz w:val="22"/>
                <w:szCs w:val="22"/>
              </w:rPr>
            </w:pPr>
            <w:r>
              <w:rPr>
                <w:sz w:val="22"/>
                <w:szCs w:val="22"/>
              </w:rPr>
              <w:t>Practical buoy handling</w:t>
            </w:r>
          </w:p>
        </w:tc>
        <w:tc>
          <w:tcPr>
            <w:tcW w:w="1302" w:type="dxa"/>
            <w:tcBorders>
              <w:top w:val="single" w:sz="4" w:space="0" w:color="000000"/>
              <w:left w:val="single" w:sz="4" w:space="0" w:color="000000"/>
              <w:bottom w:val="single" w:sz="4" w:space="0" w:color="000000"/>
              <w:right w:val="single" w:sz="4" w:space="0" w:color="000000"/>
            </w:tcBorders>
            <w:vAlign w:val="center"/>
          </w:tcPr>
          <w:p w14:paraId="53AE90D9" w14:textId="3E6B86B8" w:rsidR="003E6EE9" w:rsidRPr="00CB65BC" w:rsidRDefault="003E6EE9" w:rsidP="00FA0B3D">
            <w:pPr>
              <w:pStyle w:val="Default"/>
              <w:jc w:val="center"/>
              <w:rPr>
                <w:sz w:val="22"/>
                <w:szCs w:val="22"/>
              </w:rPr>
            </w:pPr>
            <w:r>
              <w:rPr>
                <w:sz w:val="22"/>
                <w:szCs w:val="22"/>
              </w:rPr>
              <w:t>5</w:t>
            </w:r>
          </w:p>
        </w:tc>
        <w:tc>
          <w:tcPr>
            <w:tcW w:w="4523" w:type="dxa"/>
            <w:tcBorders>
              <w:top w:val="single" w:sz="4" w:space="0" w:color="000000"/>
              <w:left w:val="single" w:sz="4" w:space="0" w:color="000000"/>
              <w:bottom w:val="single" w:sz="4" w:space="0" w:color="000000"/>
              <w:right w:val="single" w:sz="4" w:space="0" w:color="000000"/>
            </w:tcBorders>
          </w:tcPr>
          <w:p w14:paraId="6AF7A47A" w14:textId="11D93AB3" w:rsidR="003E6EE9" w:rsidRPr="00CB65BC" w:rsidRDefault="003E6EE9" w:rsidP="00EF42A6">
            <w:pPr>
              <w:pStyle w:val="Default"/>
              <w:rPr>
                <w:color w:val="auto"/>
                <w:sz w:val="22"/>
                <w:szCs w:val="22"/>
              </w:rPr>
            </w:pPr>
            <w:r>
              <w:rPr>
                <w:color w:val="auto"/>
                <w:sz w:val="22"/>
                <w:szCs w:val="22"/>
              </w:rPr>
              <w:t>This module comprises a practical buoy handling exercise conducted under supervision</w:t>
            </w:r>
          </w:p>
        </w:tc>
      </w:tr>
      <w:tr w:rsidR="003E6EE9" w:rsidRPr="0081138A" w14:paraId="741041AA" w14:textId="77777777" w:rsidTr="00FA0B3D">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1BE8C39" w14:textId="01418D36" w:rsidR="003E6EE9" w:rsidRPr="00CB65BC" w:rsidRDefault="003E6EE9" w:rsidP="00FA0B3D">
            <w:pPr>
              <w:pStyle w:val="Default"/>
              <w:rPr>
                <w:sz w:val="22"/>
                <w:szCs w:val="22"/>
              </w:rPr>
            </w:pPr>
            <w:r w:rsidRPr="00CB65BC">
              <w:rPr>
                <w:b/>
                <w:bCs/>
                <w:sz w:val="22"/>
                <w:szCs w:val="22"/>
              </w:rPr>
              <w:t xml:space="preserve">Total Hours: </w:t>
            </w:r>
          </w:p>
        </w:tc>
        <w:tc>
          <w:tcPr>
            <w:tcW w:w="1302" w:type="dxa"/>
            <w:tcBorders>
              <w:top w:val="single" w:sz="4" w:space="0" w:color="000000"/>
              <w:left w:val="single" w:sz="4" w:space="0" w:color="000000"/>
              <w:bottom w:val="single" w:sz="6" w:space="0" w:color="000000"/>
              <w:right w:val="single" w:sz="4" w:space="0" w:color="000000"/>
            </w:tcBorders>
            <w:vAlign w:val="center"/>
          </w:tcPr>
          <w:p w14:paraId="061623DA" w14:textId="3E1C0F5E" w:rsidR="003E6EE9" w:rsidRPr="00CB65BC" w:rsidRDefault="003E6EE9" w:rsidP="00FA0B3D">
            <w:pPr>
              <w:pStyle w:val="Default"/>
              <w:jc w:val="center"/>
              <w:rPr>
                <w:b/>
                <w:sz w:val="22"/>
                <w:szCs w:val="22"/>
              </w:rPr>
            </w:pPr>
            <w:r>
              <w:rPr>
                <w:b/>
                <w:sz w:val="22"/>
                <w:szCs w:val="22"/>
              </w:rPr>
              <w:t>12</w:t>
            </w:r>
          </w:p>
        </w:tc>
        <w:tc>
          <w:tcPr>
            <w:tcW w:w="4523" w:type="dxa"/>
            <w:tcBorders>
              <w:top w:val="single" w:sz="4" w:space="0" w:color="000000"/>
              <w:left w:val="single" w:sz="4" w:space="0" w:color="000000"/>
              <w:bottom w:val="single" w:sz="6" w:space="0" w:color="000000"/>
              <w:right w:val="single" w:sz="4" w:space="0" w:color="000000"/>
            </w:tcBorders>
          </w:tcPr>
          <w:p w14:paraId="1A6A1E11" w14:textId="558670C6" w:rsidR="003E6EE9" w:rsidRPr="00CB65BC" w:rsidRDefault="003E6EE9" w:rsidP="00FA0B3D">
            <w:pPr>
              <w:pStyle w:val="Default"/>
              <w:rPr>
                <w:color w:val="auto"/>
                <w:sz w:val="22"/>
                <w:szCs w:val="22"/>
              </w:rPr>
            </w:pPr>
            <w:r>
              <w:rPr>
                <w:color w:val="auto"/>
                <w:sz w:val="22"/>
                <w:szCs w:val="22"/>
              </w:rPr>
              <w:t>Two days</w:t>
            </w:r>
          </w:p>
        </w:tc>
      </w:tr>
    </w:tbl>
    <w:p w14:paraId="328F9DC4" w14:textId="77777777" w:rsidR="00EC2E4E" w:rsidRDefault="00EC2E4E" w:rsidP="00EC2E4E">
      <w:pPr>
        <w:pStyle w:val="Heading2"/>
        <w:numPr>
          <w:ilvl w:val="0"/>
          <w:numId w:val="0"/>
        </w:numPr>
      </w:pPr>
      <w:bookmarkStart w:id="56" w:name="_Toc322529521"/>
      <w:bookmarkStart w:id="57" w:name="_Toc322529570"/>
      <w:bookmarkStart w:id="58" w:name="_Toc196647733"/>
    </w:p>
    <w:p w14:paraId="2EB3FD00" w14:textId="77777777" w:rsidR="00270ADE" w:rsidRPr="000401D9" w:rsidRDefault="00270ADE" w:rsidP="00270ADE">
      <w:pPr>
        <w:pStyle w:val="Heading2"/>
        <w:tabs>
          <w:tab w:val="clear" w:pos="993"/>
          <w:tab w:val="num" w:pos="851"/>
        </w:tabs>
        <w:ind w:left="0"/>
      </w:pPr>
      <w:bookmarkStart w:id="59" w:name="_Toc36959186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56"/>
      <w:bookmarkEnd w:id="57"/>
      <w:bookmarkEnd w:id="58"/>
      <w:bookmarkEnd w:id="59"/>
    </w:p>
    <w:p w14:paraId="49FDA9F6" w14:textId="65A55FDA" w:rsidR="00270ADE" w:rsidRPr="00697192" w:rsidRDefault="00270ADE" w:rsidP="00A8104F">
      <w:pPr>
        <w:pStyle w:val="List1"/>
        <w:numPr>
          <w:ilvl w:val="0"/>
          <w:numId w:val="3"/>
        </w:numPr>
        <w:tabs>
          <w:tab w:val="clear" w:pos="567"/>
          <w:tab w:val="num" w:pos="657"/>
        </w:tabs>
        <w:ind w:left="657"/>
      </w:pPr>
      <w:r w:rsidRPr="00697192">
        <w:t xml:space="preserve">This course involves both classroom instruction and practical </w:t>
      </w:r>
      <w:r w:rsidR="00170632">
        <w:t>participation in</w:t>
      </w:r>
      <w:r>
        <w:t xml:space="preserve"> buoy handling operations</w:t>
      </w:r>
      <w:r w:rsidRPr="00697192">
        <w:t>. Classrooms should be equipped with blackboards, whiteboards, and overhead projectors to enable presentation of the subject matter</w:t>
      </w:r>
      <w:r>
        <w:t>.</w:t>
      </w:r>
    </w:p>
    <w:p w14:paraId="236E2EB7" w14:textId="77777777" w:rsidR="00270ADE" w:rsidRPr="00697192" w:rsidRDefault="00270ADE" w:rsidP="00A8104F">
      <w:pPr>
        <w:pStyle w:val="List1"/>
        <w:numPr>
          <w:ilvl w:val="0"/>
          <w:numId w:val="3"/>
        </w:numPr>
        <w:tabs>
          <w:tab w:val="clear" w:pos="567"/>
          <w:tab w:val="num" w:pos="657"/>
        </w:tabs>
        <w:ind w:left="657"/>
      </w:pPr>
      <w:r w:rsidRPr="00697192">
        <w:t>Trainees should have access to the types of equipment that they will be expected to work with on the job</w:t>
      </w:r>
      <w:r>
        <w:t>.</w:t>
      </w:r>
    </w:p>
    <w:p w14:paraId="6C96FE7A" w14:textId="153242D0" w:rsidR="00270ADE" w:rsidRPr="00170632" w:rsidRDefault="00170632" w:rsidP="00A8104F">
      <w:pPr>
        <w:pStyle w:val="List1"/>
        <w:numPr>
          <w:ilvl w:val="0"/>
          <w:numId w:val="3"/>
        </w:numPr>
        <w:tabs>
          <w:tab w:val="clear" w:pos="567"/>
          <w:tab w:val="num" w:pos="657"/>
        </w:tabs>
        <w:ind w:left="657"/>
        <w:rPr>
          <w:rFonts w:cs="Arial"/>
        </w:rPr>
      </w:pPr>
      <w:r>
        <w:t>Videos and photographs</w:t>
      </w:r>
      <w:r w:rsidR="00270ADE" w:rsidRPr="00697192">
        <w:t xml:space="preserve"> of equipment</w:t>
      </w:r>
      <w:r w:rsidR="00270ADE">
        <w:t xml:space="preserve"> used such as </w:t>
      </w:r>
      <w:r>
        <w:t>v</w:t>
      </w:r>
      <w:r w:rsidR="00270ADE">
        <w:t>essels, buoys, chains, sinkers</w:t>
      </w:r>
      <w:r w:rsidR="00270ADE" w:rsidRPr="00697192">
        <w:t>,</w:t>
      </w:r>
      <w:r w:rsidR="00270ADE">
        <w:t xml:space="preserve"> wire rope,</w:t>
      </w:r>
      <w:r w:rsidR="00270ADE" w:rsidRPr="00697192">
        <w:t xml:space="preserve"> </w:t>
      </w:r>
      <w:r w:rsidR="00270ADE">
        <w:t>safety equipment, buoy handling operation</w:t>
      </w:r>
      <w:r>
        <w:t>s</w:t>
      </w:r>
      <w:r w:rsidR="00270ADE">
        <w:t xml:space="preserve"> </w:t>
      </w:r>
      <w:r w:rsidR="00270ADE" w:rsidRPr="00697192">
        <w:t xml:space="preserve">will enhance the students learning experience prior to the practical </w:t>
      </w:r>
      <w:r w:rsidR="00270ADE">
        <w:rPr>
          <w:noProof/>
        </w:rPr>
        <w:t>attend buoys handling operation</w:t>
      </w:r>
      <w:r w:rsidR="00270ADE" w:rsidRPr="00697192">
        <w:t>.</w:t>
      </w:r>
      <w:r w:rsidR="00270ADE">
        <w:t xml:space="preserve"> </w:t>
      </w:r>
    </w:p>
    <w:p w14:paraId="77AD92B7" w14:textId="77777777" w:rsidR="00270ADE" w:rsidRDefault="00270ADE" w:rsidP="00270ADE">
      <w:pPr>
        <w:pStyle w:val="Heading2"/>
        <w:tabs>
          <w:tab w:val="clear" w:pos="993"/>
          <w:tab w:val="num" w:pos="851"/>
        </w:tabs>
        <w:ind w:left="0"/>
        <w:rPr>
          <w:sz w:val="35"/>
        </w:rPr>
      </w:pPr>
      <w:bookmarkStart w:id="60" w:name="_Toc322529522"/>
      <w:bookmarkStart w:id="61" w:name="_Toc322529571"/>
      <w:bookmarkStart w:id="62" w:name="_Toc196647734"/>
      <w:bookmarkStart w:id="63" w:name="_Toc369591866"/>
      <w:r w:rsidRPr="00676676">
        <w:t>References</w:t>
      </w:r>
      <w:bookmarkEnd w:id="60"/>
      <w:bookmarkEnd w:id="61"/>
      <w:bookmarkEnd w:id="62"/>
      <w:bookmarkEnd w:id="63"/>
    </w:p>
    <w:p w14:paraId="58E2752F" w14:textId="77777777" w:rsidR="00270ADE" w:rsidRPr="00A33327" w:rsidRDefault="00270ADE" w:rsidP="00270ADE">
      <w:pPr>
        <w:pStyle w:val="BodyText"/>
      </w:pPr>
      <w:r w:rsidRPr="00A33327">
        <w:t xml:space="preserve">In addition to any specific references required by the Competent Authority, the following material is relevant to this course: </w:t>
      </w:r>
    </w:p>
    <w:p w14:paraId="4439EF5E" w14:textId="0EF1A54C" w:rsidR="006812F8" w:rsidRDefault="00270ADE" w:rsidP="00A8104F">
      <w:pPr>
        <w:pStyle w:val="Bullet1"/>
        <w:numPr>
          <w:ilvl w:val="0"/>
          <w:numId w:val="1"/>
        </w:numPr>
      </w:pPr>
      <w:r>
        <w:t xml:space="preserve">IALA </w:t>
      </w:r>
      <w:r w:rsidR="006812F8">
        <w:t>Recommendation E-107 on moorings for floating AtoN</w:t>
      </w:r>
    </w:p>
    <w:p w14:paraId="1AE99B25" w14:textId="59775874" w:rsidR="006812F8" w:rsidRDefault="006812F8" w:rsidP="00A8104F">
      <w:pPr>
        <w:pStyle w:val="Bullet1"/>
        <w:numPr>
          <w:ilvl w:val="0"/>
          <w:numId w:val="1"/>
        </w:numPr>
      </w:pPr>
      <w:r>
        <w:t>IALA Recommendation O-118 for the recording AtoN positions</w:t>
      </w:r>
    </w:p>
    <w:p w14:paraId="538B03E6" w14:textId="16C5373C" w:rsidR="00F65A59" w:rsidRDefault="00270ADE" w:rsidP="00A8104F">
      <w:pPr>
        <w:pStyle w:val="Bullet1"/>
        <w:numPr>
          <w:ilvl w:val="0"/>
          <w:numId w:val="1"/>
        </w:numPr>
        <w:rPr>
          <w:ins w:id="64" w:author="Gerardine Delanoye" w:date="2016-03-10T11:30:00Z"/>
        </w:rPr>
      </w:pPr>
      <w:r>
        <w:t>Guideline 1077 Maintenance of Aids to Navigation;</w:t>
      </w:r>
      <w:bookmarkStart w:id="65" w:name="_Toc322529523"/>
      <w:bookmarkStart w:id="66" w:name="_Toc322529572"/>
      <w:bookmarkStart w:id="67" w:name="_Toc344974181"/>
    </w:p>
    <w:p w14:paraId="5233CA04" w14:textId="4754E243" w:rsidR="00DA6E98" w:rsidRDefault="00DA6E98" w:rsidP="00A8104F">
      <w:pPr>
        <w:pStyle w:val="Bullet1"/>
        <w:numPr>
          <w:ilvl w:val="0"/>
          <w:numId w:val="1"/>
        </w:numPr>
      </w:pPr>
      <w:ins w:id="68" w:author="Gerardine Delanoye" w:date="2016-03-10T11:31:00Z">
        <w:r>
          <w:t>NAVGUIDE and MBS</w:t>
        </w:r>
      </w:ins>
    </w:p>
    <w:p w14:paraId="52FD9B7A" w14:textId="77777777" w:rsidR="007720F2" w:rsidRPr="00676676" w:rsidRDefault="007720F2" w:rsidP="00A8104F">
      <w:pPr>
        <w:pStyle w:val="Heading1"/>
        <w:numPr>
          <w:ilvl w:val="0"/>
          <w:numId w:val="2"/>
        </w:numPr>
      </w:pPr>
      <w:bookmarkStart w:id="69" w:name="_Toc369591867"/>
      <w:r w:rsidRPr="00676676">
        <w:t>PART B - TEACHING MODULES</w:t>
      </w:r>
      <w:bookmarkEnd w:id="65"/>
      <w:bookmarkEnd w:id="66"/>
      <w:bookmarkEnd w:id="67"/>
      <w:bookmarkEnd w:id="69"/>
    </w:p>
    <w:p w14:paraId="6642714F" w14:textId="2D1BD2EE" w:rsidR="007720F2" w:rsidRPr="0052629B" w:rsidRDefault="007720F2" w:rsidP="00A8104F">
      <w:pPr>
        <w:pStyle w:val="Heading2"/>
        <w:numPr>
          <w:ilvl w:val="1"/>
          <w:numId w:val="2"/>
        </w:numPr>
        <w:rPr>
          <w:b w:val="0"/>
          <w:szCs w:val="24"/>
        </w:rPr>
      </w:pPr>
      <w:bookmarkStart w:id="70" w:name="_Toc322529524"/>
      <w:bookmarkStart w:id="71" w:name="_Toc322529573"/>
      <w:bookmarkStart w:id="72" w:name="_Toc344902631"/>
      <w:bookmarkStart w:id="73" w:name="_Toc344974182"/>
      <w:bookmarkStart w:id="74" w:name="_Toc369591868"/>
      <w:r w:rsidRPr="0052629B">
        <w:rPr>
          <w:szCs w:val="24"/>
        </w:rPr>
        <w:t xml:space="preserve">Module </w:t>
      </w:r>
      <w:bookmarkEnd w:id="70"/>
      <w:bookmarkEnd w:id="71"/>
      <w:r w:rsidRPr="0052629B">
        <w:rPr>
          <w:szCs w:val="24"/>
        </w:rPr>
        <w:t xml:space="preserve">1 </w:t>
      </w:r>
      <w:r w:rsidR="00B459FF">
        <w:rPr>
          <w:szCs w:val="24"/>
        </w:rPr>
        <w:t>–</w:t>
      </w:r>
      <w:r w:rsidRPr="0052629B">
        <w:rPr>
          <w:szCs w:val="24"/>
        </w:rPr>
        <w:t xml:space="preserve"> </w:t>
      </w:r>
      <w:bookmarkEnd w:id="72"/>
      <w:bookmarkEnd w:id="73"/>
      <w:r w:rsidR="00B459FF">
        <w:rPr>
          <w:szCs w:val="24"/>
        </w:rPr>
        <w:t>Management Plans for Safe Buoy Handling</w:t>
      </w:r>
      <w:bookmarkEnd w:id="74"/>
    </w:p>
    <w:p w14:paraId="1E01C34F" w14:textId="610508A4" w:rsidR="007720F2" w:rsidRPr="005E2E20" w:rsidRDefault="007720F2" w:rsidP="00C43D4B">
      <w:pPr>
        <w:pStyle w:val="Heading3"/>
        <w:rPr>
          <w:b/>
        </w:rPr>
      </w:pPr>
      <w:bookmarkStart w:id="75" w:name="_Toc344906284"/>
      <w:bookmarkStart w:id="76" w:name="_Toc344974183"/>
      <w:bookmarkStart w:id="77" w:name="_Toc361653078"/>
      <w:r w:rsidRPr="005E2E20">
        <w:t>Scope</w:t>
      </w:r>
      <w:bookmarkEnd w:id="75"/>
      <w:bookmarkEnd w:id="76"/>
      <w:bookmarkEnd w:id="77"/>
      <w:r w:rsidRPr="005E2E20">
        <w:t xml:space="preserve"> </w:t>
      </w:r>
    </w:p>
    <w:p w14:paraId="44AE7ED9" w14:textId="2542B1FB" w:rsidR="007720F2" w:rsidRPr="00FB3D29" w:rsidRDefault="00B459FF" w:rsidP="007720F2">
      <w:r w:rsidRPr="001F07E8">
        <w:rPr>
          <w:rFonts w:cs="Arial"/>
          <w:szCs w:val="22"/>
        </w:rPr>
        <w:t xml:space="preserve">This module describes the </w:t>
      </w:r>
      <w:r w:rsidRPr="001F07E8">
        <w:rPr>
          <w:rFonts w:cs="Arial"/>
          <w:noProof/>
          <w:szCs w:val="22"/>
        </w:rPr>
        <w:t>plan</w:t>
      </w:r>
      <w:r>
        <w:rPr>
          <w:rFonts w:cs="Arial"/>
          <w:noProof/>
          <w:szCs w:val="22"/>
        </w:rPr>
        <w:t>n</w:t>
      </w:r>
      <w:r w:rsidRPr="001F07E8">
        <w:rPr>
          <w:rFonts w:cs="Arial"/>
          <w:noProof/>
          <w:szCs w:val="22"/>
        </w:rPr>
        <w:t>ing of buoy handling operation</w:t>
      </w:r>
      <w:r>
        <w:rPr>
          <w:rFonts w:cs="Arial"/>
          <w:noProof/>
          <w:szCs w:val="22"/>
        </w:rPr>
        <w:t>s</w:t>
      </w:r>
      <w:r w:rsidR="007720F2">
        <w:t>.</w:t>
      </w:r>
    </w:p>
    <w:p w14:paraId="754519CE" w14:textId="77777777" w:rsidR="007720F2" w:rsidRPr="00FB3D29" w:rsidRDefault="007720F2" w:rsidP="00C43D4B">
      <w:pPr>
        <w:pStyle w:val="Heading3"/>
        <w:rPr>
          <w:b/>
        </w:rPr>
      </w:pPr>
      <w:r w:rsidRPr="00C43D4B">
        <w:t>Learning</w:t>
      </w:r>
      <w:r w:rsidRPr="00FB3D29">
        <w:t xml:space="preserve"> </w:t>
      </w:r>
      <w:r w:rsidRPr="005A5150">
        <w:t>Objective</w:t>
      </w:r>
    </w:p>
    <w:p w14:paraId="76FBDEE8" w14:textId="3E9A3ADA" w:rsidR="007720F2" w:rsidRDefault="007720F2" w:rsidP="007720F2">
      <w:r w:rsidRPr="00FB3D29">
        <w:t xml:space="preserve">To </w:t>
      </w:r>
      <w:r>
        <w:t xml:space="preserve">gain a </w:t>
      </w:r>
      <w:r w:rsidR="00B459FF">
        <w:rPr>
          <w:b/>
        </w:rPr>
        <w:t>basic</w:t>
      </w:r>
      <w:r>
        <w:t xml:space="preserve"> </w:t>
      </w:r>
      <w:r w:rsidRPr="00FB3D29">
        <w:t>understand</w:t>
      </w:r>
      <w:r>
        <w:t xml:space="preserve">ing of </w:t>
      </w:r>
      <w:r w:rsidR="00B459FF">
        <w:t>the planning process required for buoy handling operations</w:t>
      </w:r>
      <w:r w:rsidR="00D94E97">
        <w:t>.</w:t>
      </w:r>
    </w:p>
    <w:p w14:paraId="37A359DA" w14:textId="77777777" w:rsidR="007720F2" w:rsidRDefault="007720F2" w:rsidP="004F3622">
      <w:pPr>
        <w:pStyle w:val="Heading3"/>
      </w:pPr>
      <w:r>
        <w:t>Syllabus</w:t>
      </w:r>
    </w:p>
    <w:p w14:paraId="10BAC582" w14:textId="054D90CF" w:rsidR="007720F2" w:rsidRPr="0055579C" w:rsidRDefault="007720F2" w:rsidP="007720F2">
      <w:pPr>
        <w:pStyle w:val="Lesson"/>
      </w:pPr>
      <w:r>
        <w:t>Lesson 1</w:t>
      </w:r>
      <w:r>
        <w:tab/>
      </w:r>
      <w:r w:rsidR="00B459FF">
        <w:t>Management Plans</w:t>
      </w:r>
    </w:p>
    <w:p w14:paraId="2389F940" w14:textId="549FE5BE" w:rsidR="002C4CF9" w:rsidRDefault="00B459FF" w:rsidP="00A8104F">
      <w:pPr>
        <w:pStyle w:val="List1"/>
        <w:numPr>
          <w:ilvl w:val="0"/>
          <w:numId w:val="4"/>
        </w:numPr>
      </w:pPr>
      <w:r>
        <w:t>Buoy replacement plans</w:t>
      </w:r>
    </w:p>
    <w:p w14:paraId="2B0CB18F" w14:textId="05A81078" w:rsidR="002C4CF9" w:rsidRDefault="00B459FF" w:rsidP="00A8104F">
      <w:pPr>
        <w:pStyle w:val="List1"/>
        <w:numPr>
          <w:ilvl w:val="0"/>
          <w:numId w:val="4"/>
        </w:numPr>
      </w:pPr>
      <w:r>
        <w:t>Standard Operating Procedures</w:t>
      </w:r>
      <w:r w:rsidR="00542464">
        <w:t xml:space="preserve"> (SOPs)</w:t>
      </w:r>
    </w:p>
    <w:p w14:paraId="79D4E07D" w14:textId="1F039AAE" w:rsidR="00606358" w:rsidRDefault="00B459FF" w:rsidP="00A8104F">
      <w:pPr>
        <w:pStyle w:val="List1"/>
        <w:numPr>
          <w:ilvl w:val="0"/>
          <w:numId w:val="3"/>
        </w:numPr>
      </w:pPr>
      <w:r>
        <w:t>Competency of personnel engaged in buoy handling operations</w:t>
      </w:r>
    </w:p>
    <w:p w14:paraId="2C65BD39" w14:textId="67A04E1A" w:rsidR="005A6DD2" w:rsidRPr="0055579C" w:rsidRDefault="005A6DD2" w:rsidP="005A6DD2">
      <w:pPr>
        <w:pStyle w:val="Lesson"/>
      </w:pPr>
      <w:r>
        <w:t>Lesson 2</w:t>
      </w:r>
      <w:r>
        <w:tab/>
      </w:r>
      <w:r w:rsidR="00B459FF">
        <w:t>Health and safety Issues</w:t>
      </w:r>
    </w:p>
    <w:p w14:paraId="6C2867D3" w14:textId="14B9FAC4" w:rsidR="005A6DD2" w:rsidRDefault="006C3B84" w:rsidP="00A8104F">
      <w:pPr>
        <w:pStyle w:val="List1"/>
        <w:numPr>
          <w:ilvl w:val="0"/>
          <w:numId w:val="22"/>
        </w:numPr>
      </w:pPr>
      <w:r>
        <w:t>National legislation</w:t>
      </w:r>
    </w:p>
    <w:p w14:paraId="6523F9F8" w14:textId="2E26C752" w:rsidR="005A6DD2" w:rsidRDefault="006C3B84" w:rsidP="00A8104F">
      <w:pPr>
        <w:pStyle w:val="List1"/>
        <w:numPr>
          <w:ilvl w:val="0"/>
          <w:numId w:val="4"/>
        </w:numPr>
      </w:pPr>
      <w:r>
        <w:t>Personal Protective Equipment (PPE)</w:t>
      </w:r>
    </w:p>
    <w:p w14:paraId="5BFDA837" w14:textId="2D2B2A3C" w:rsidR="00EC1618" w:rsidRDefault="00EC1618" w:rsidP="00A8104F">
      <w:pPr>
        <w:pStyle w:val="List1"/>
        <w:numPr>
          <w:ilvl w:val="0"/>
          <w:numId w:val="4"/>
        </w:numPr>
      </w:pPr>
      <w:r>
        <w:t>On-board safety issues</w:t>
      </w:r>
    </w:p>
    <w:p w14:paraId="0E2983C9" w14:textId="00695B1E" w:rsidR="005A6DD2" w:rsidRDefault="006C3B84" w:rsidP="00A8104F">
      <w:pPr>
        <w:pStyle w:val="List1"/>
        <w:numPr>
          <w:ilvl w:val="0"/>
          <w:numId w:val="3"/>
        </w:numPr>
      </w:pPr>
      <w:r>
        <w:t>Incident and near-miss reporting</w:t>
      </w:r>
    </w:p>
    <w:p w14:paraId="36DC5830" w14:textId="3E2FFF4E" w:rsidR="00BC560B" w:rsidRDefault="00BC560B" w:rsidP="00A8104F">
      <w:pPr>
        <w:pStyle w:val="List1"/>
        <w:numPr>
          <w:ilvl w:val="0"/>
          <w:numId w:val="3"/>
        </w:numPr>
      </w:pPr>
      <w:r>
        <w:t>The Safety Brief</w:t>
      </w:r>
    </w:p>
    <w:p w14:paraId="717FDF43" w14:textId="77777777" w:rsidR="007720F2" w:rsidRDefault="007720F2" w:rsidP="007720F2">
      <w:pPr>
        <w:pStyle w:val="List1"/>
        <w:numPr>
          <w:ilvl w:val="0"/>
          <w:numId w:val="0"/>
        </w:numPr>
        <w:ind w:left="567"/>
      </w:pPr>
      <w:bookmarkStart w:id="78" w:name="_Toc322529525"/>
      <w:bookmarkStart w:id="79" w:name="_Toc322529574"/>
    </w:p>
    <w:p w14:paraId="51A4F9E9" w14:textId="3F4878A0" w:rsidR="007720F2" w:rsidRPr="0052629B" w:rsidRDefault="007720F2" w:rsidP="00A8104F">
      <w:pPr>
        <w:pStyle w:val="Heading2"/>
        <w:numPr>
          <w:ilvl w:val="1"/>
          <w:numId w:val="2"/>
        </w:numPr>
        <w:rPr>
          <w:szCs w:val="24"/>
        </w:rPr>
      </w:pPr>
      <w:bookmarkStart w:id="80" w:name="_Toc344974184"/>
      <w:bookmarkStart w:id="81" w:name="_Toc369591869"/>
      <w:r w:rsidRPr="0052629B">
        <w:rPr>
          <w:szCs w:val="24"/>
        </w:rPr>
        <w:lastRenderedPageBreak/>
        <w:t xml:space="preserve">Module 2 – </w:t>
      </w:r>
      <w:bookmarkEnd w:id="78"/>
      <w:bookmarkEnd w:id="79"/>
      <w:bookmarkEnd w:id="80"/>
      <w:r w:rsidR="007E2EDF">
        <w:rPr>
          <w:szCs w:val="24"/>
        </w:rPr>
        <w:t>Equipment and Tools</w:t>
      </w:r>
      <w:bookmarkEnd w:id="81"/>
    </w:p>
    <w:p w14:paraId="41144120" w14:textId="77777777" w:rsidR="007720F2" w:rsidRPr="00FB3D29" w:rsidRDefault="007720F2" w:rsidP="00C43D4B">
      <w:pPr>
        <w:pStyle w:val="Heading3"/>
        <w:rPr>
          <w:b/>
          <w:bCs/>
        </w:rPr>
      </w:pPr>
      <w:r w:rsidRPr="00C43D4B">
        <w:t>Scope</w:t>
      </w:r>
      <w:r w:rsidRPr="00FB3D29">
        <w:t xml:space="preserve"> </w:t>
      </w:r>
    </w:p>
    <w:p w14:paraId="41134E87" w14:textId="0D494FAF" w:rsidR="007720F2" w:rsidRPr="00FB3D29" w:rsidRDefault="007E2EDF" w:rsidP="007720F2">
      <w:r w:rsidRPr="001F07E8">
        <w:rPr>
          <w:rFonts w:cs="Arial"/>
          <w:szCs w:val="22"/>
        </w:rPr>
        <w:t xml:space="preserve">This module describes the </w:t>
      </w:r>
      <w:r>
        <w:rPr>
          <w:rFonts w:cs="Arial"/>
          <w:szCs w:val="22"/>
        </w:rPr>
        <w:t>equipment and tool</w:t>
      </w:r>
      <w:r w:rsidRPr="001F07E8">
        <w:rPr>
          <w:rFonts w:cs="Arial"/>
          <w:szCs w:val="22"/>
        </w:rPr>
        <w:t xml:space="preserve">s </w:t>
      </w:r>
      <w:r>
        <w:rPr>
          <w:rFonts w:cs="Arial"/>
          <w:szCs w:val="22"/>
        </w:rPr>
        <w:t>required during buoy handling operations</w:t>
      </w:r>
      <w:r w:rsidR="007720F2">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04AAC2E5" w:rsidR="007720F2" w:rsidRDefault="007720F2" w:rsidP="007720F2">
      <w:r>
        <w:t xml:space="preserve">To gain a </w:t>
      </w:r>
      <w:r>
        <w:rPr>
          <w:b/>
        </w:rPr>
        <w:t>satisfactory</w:t>
      </w:r>
      <w:r>
        <w:t xml:space="preserve"> understanding of </w:t>
      </w:r>
      <w:r w:rsidR="007E2EDF">
        <w:t>the equipment and tools used in safe buoy handling operations</w:t>
      </w:r>
      <w:r w:rsidR="00125509">
        <w:t>.</w:t>
      </w:r>
    </w:p>
    <w:p w14:paraId="168DF093" w14:textId="77777777" w:rsidR="007720F2" w:rsidRPr="00FB3D29" w:rsidRDefault="007720F2" w:rsidP="004F3622">
      <w:pPr>
        <w:pStyle w:val="Heading3"/>
      </w:pPr>
      <w:r>
        <w:t>Syllabus</w:t>
      </w:r>
    </w:p>
    <w:p w14:paraId="5E52E542" w14:textId="06CE3B0A" w:rsidR="007720F2" w:rsidRPr="00FB3D29" w:rsidRDefault="007720F2" w:rsidP="007720F2">
      <w:pPr>
        <w:pStyle w:val="Lesson"/>
      </w:pPr>
      <w:r>
        <w:t>Lesson 1</w:t>
      </w:r>
      <w:r>
        <w:tab/>
      </w:r>
      <w:r w:rsidR="00BA6A47">
        <w:t>Shore-based Equipment</w:t>
      </w:r>
    </w:p>
    <w:p w14:paraId="2D31F51C" w14:textId="2B0749AC" w:rsidR="007720F2" w:rsidRDefault="00BA6A47" w:rsidP="00A8104F">
      <w:pPr>
        <w:pStyle w:val="List1"/>
        <w:numPr>
          <w:ilvl w:val="0"/>
          <w:numId w:val="18"/>
        </w:numPr>
      </w:pPr>
      <w:r>
        <w:t>Cranes and lifting devices</w:t>
      </w:r>
    </w:p>
    <w:p w14:paraId="70950EBB" w14:textId="0421B684" w:rsidR="007720F2" w:rsidRDefault="00BA6A47" w:rsidP="00A8104F">
      <w:pPr>
        <w:pStyle w:val="List1"/>
        <w:numPr>
          <w:ilvl w:val="0"/>
          <w:numId w:val="4"/>
        </w:numPr>
      </w:pPr>
      <w:r>
        <w:t>Road transport,  loading equipment and cradles</w:t>
      </w:r>
    </w:p>
    <w:p w14:paraId="60C43E16" w14:textId="3401E2A2" w:rsidR="00804AA7" w:rsidRDefault="00BA6A47" w:rsidP="00A8104F">
      <w:pPr>
        <w:pStyle w:val="List1"/>
        <w:numPr>
          <w:ilvl w:val="0"/>
          <w:numId w:val="4"/>
        </w:numPr>
      </w:pPr>
      <w:r>
        <w:t>Offloading equipment transport to pier; pier to vessel</w:t>
      </w:r>
    </w:p>
    <w:p w14:paraId="70840DFC" w14:textId="77777777" w:rsidR="004F3622" w:rsidRDefault="004F3622" w:rsidP="004F3622">
      <w:pPr>
        <w:pStyle w:val="List1"/>
        <w:numPr>
          <w:ilvl w:val="0"/>
          <w:numId w:val="0"/>
        </w:numPr>
      </w:pPr>
    </w:p>
    <w:p w14:paraId="624C2BBA" w14:textId="65D52151" w:rsidR="000D4000" w:rsidRPr="00FB3D29" w:rsidRDefault="000D4000" w:rsidP="000D4000">
      <w:pPr>
        <w:pStyle w:val="Lesson"/>
      </w:pPr>
      <w:r>
        <w:t>Lesson 2</w:t>
      </w:r>
      <w:r>
        <w:tab/>
      </w:r>
      <w:r w:rsidR="00BA6A47">
        <w:t>Vessel-based Equipment</w:t>
      </w:r>
    </w:p>
    <w:p w14:paraId="1F366B12" w14:textId="1B9FC963" w:rsidR="000D4000" w:rsidRPr="00BA5FD1" w:rsidRDefault="00EC1618" w:rsidP="00A8104F">
      <w:pPr>
        <w:pStyle w:val="List1"/>
        <w:numPr>
          <w:ilvl w:val="0"/>
          <w:numId w:val="19"/>
        </w:numPr>
      </w:pPr>
      <w:r>
        <w:t>Deck handling equipment</w:t>
      </w:r>
    </w:p>
    <w:p w14:paraId="05B6459E" w14:textId="3F55662D" w:rsidR="000D4000" w:rsidRPr="00BA5FD1" w:rsidRDefault="00162E18" w:rsidP="00A8104F">
      <w:pPr>
        <w:pStyle w:val="List1"/>
        <w:numPr>
          <w:ilvl w:val="0"/>
          <w:numId w:val="3"/>
        </w:numPr>
      </w:pPr>
      <w:r>
        <w:t>Jet washers and scrapers</w:t>
      </w:r>
    </w:p>
    <w:p w14:paraId="3C997B17" w14:textId="77CCC0A9" w:rsidR="000D4000" w:rsidRDefault="00162E18" w:rsidP="00A8104F">
      <w:pPr>
        <w:pStyle w:val="List1"/>
        <w:numPr>
          <w:ilvl w:val="0"/>
          <w:numId w:val="3"/>
        </w:numPr>
      </w:pPr>
      <w:r>
        <w:t>Cutting and burning equipment</w:t>
      </w:r>
    </w:p>
    <w:p w14:paraId="3C287993" w14:textId="23052FD5" w:rsidR="00162E18" w:rsidRDefault="00162E18" w:rsidP="00A8104F">
      <w:pPr>
        <w:pStyle w:val="List1"/>
        <w:numPr>
          <w:ilvl w:val="0"/>
          <w:numId w:val="3"/>
        </w:numPr>
      </w:pPr>
      <w:r>
        <w:t>Mooring replacement tools</w:t>
      </w:r>
    </w:p>
    <w:p w14:paraId="6C33AE36" w14:textId="15AF3073" w:rsidR="00EE52B2" w:rsidRDefault="00EE52B2" w:rsidP="00A8104F">
      <w:pPr>
        <w:pStyle w:val="List1"/>
        <w:numPr>
          <w:ilvl w:val="0"/>
          <w:numId w:val="3"/>
        </w:numPr>
      </w:pPr>
      <w:r>
        <w:t>Slings and lifting strops</w:t>
      </w:r>
    </w:p>
    <w:p w14:paraId="771CB2D3" w14:textId="7E4E2835" w:rsidR="00162E18" w:rsidRDefault="00162E18" w:rsidP="00A8104F">
      <w:pPr>
        <w:pStyle w:val="List1"/>
        <w:numPr>
          <w:ilvl w:val="0"/>
          <w:numId w:val="3"/>
        </w:numPr>
      </w:pPr>
      <w:r>
        <w:t>Buoy positioning devices (e.g. DGPS)</w:t>
      </w:r>
    </w:p>
    <w:p w14:paraId="71B0D745" w14:textId="77777777" w:rsidR="007720F2" w:rsidRPr="00172BEF" w:rsidRDefault="007720F2" w:rsidP="007720F2">
      <w:pPr>
        <w:pStyle w:val="List1"/>
        <w:numPr>
          <w:ilvl w:val="0"/>
          <w:numId w:val="0"/>
        </w:numPr>
        <w:ind w:left="567"/>
      </w:pPr>
    </w:p>
    <w:p w14:paraId="283F6263" w14:textId="63F9F38A" w:rsidR="007720F2" w:rsidRPr="0052629B" w:rsidRDefault="007F09F6" w:rsidP="00A8104F">
      <w:pPr>
        <w:pStyle w:val="Heading2"/>
        <w:numPr>
          <w:ilvl w:val="1"/>
          <w:numId w:val="2"/>
        </w:numPr>
        <w:rPr>
          <w:szCs w:val="24"/>
        </w:rPr>
      </w:pPr>
      <w:bookmarkStart w:id="82" w:name="_Toc369591870"/>
      <w:r w:rsidRPr="0052629B">
        <w:rPr>
          <w:szCs w:val="24"/>
        </w:rPr>
        <w:t xml:space="preserve">Module 3 </w:t>
      </w:r>
      <w:r w:rsidR="00286D2F">
        <w:rPr>
          <w:szCs w:val="24"/>
        </w:rPr>
        <w:t>–</w:t>
      </w:r>
      <w:r w:rsidRPr="0052629B">
        <w:rPr>
          <w:szCs w:val="24"/>
        </w:rPr>
        <w:t xml:space="preserve"> </w:t>
      </w:r>
      <w:r w:rsidR="00286D2F">
        <w:rPr>
          <w:szCs w:val="24"/>
        </w:rPr>
        <w:t>Logistics of Buoy Operations</w:t>
      </w:r>
      <w:bookmarkEnd w:id="82"/>
    </w:p>
    <w:p w14:paraId="7E45244B" w14:textId="77777777" w:rsidR="005B4443" w:rsidRPr="00FB3D29" w:rsidRDefault="005B4443" w:rsidP="004F3622">
      <w:pPr>
        <w:pStyle w:val="Heading3"/>
        <w:rPr>
          <w:b/>
          <w:bCs/>
        </w:rPr>
      </w:pPr>
      <w:r w:rsidRPr="00082991">
        <w:t>Scope</w:t>
      </w:r>
      <w:r w:rsidRPr="00FB3D29">
        <w:t xml:space="preserve"> </w:t>
      </w:r>
    </w:p>
    <w:p w14:paraId="3D8E5053" w14:textId="7D346E61" w:rsidR="005B4443" w:rsidRPr="00FB3D29" w:rsidRDefault="00286D2F" w:rsidP="005B4443">
      <w:r w:rsidRPr="00CB65BC">
        <w:rPr>
          <w:rFonts w:cs="Arial"/>
          <w:color w:val="000000"/>
          <w:szCs w:val="22"/>
        </w:rPr>
        <w:t xml:space="preserve">This </w:t>
      </w:r>
      <w:r>
        <w:rPr>
          <w:rFonts w:cs="Arial"/>
          <w:color w:val="000000"/>
          <w:szCs w:val="22"/>
        </w:rPr>
        <w:t>module describes the logistical process of moving buoys from pier to ship and ship to water</w:t>
      </w:r>
      <w:r w:rsidR="005B4443">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39EBAC80" w:rsidR="005B4443" w:rsidRDefault="005B4443" w:rsidP="005B4443">
      <w:r>
        <w:t xml:space="preserve">To gain a </w:t>
      </w:r>
      <w:r>
        <w:rPr>
          <w:b/>
        </w:rPr>
        <w:t>satisfactory</w:t>
      </w:r>
      <w:r>
        <w:t xml:space="preserve"> understanding of </w:t>
      </w:r>
      <w:r w:rsidR="00BF3473">
        <w:t>the logistical issues necessary to move buoys from shore to ship and ship to shore</w:t>
      </w:r>
      <w:r>
        <w:t>.</w:t>
      </w:r>
    </w:p>
    <w:p w14:paraId="0DE6F7CF" w14:textId="77777777" w:rsidR="005B4443" w:rsidRPr="00FB3D29" w:rsidRDefault="005B4443" w:rsidP="004F3622">
      <w:pPr>
        <w:pStyle w:val="Heading3"/>
      </w:pPr>
      <w:r>
        <w:t>Syllabus</w:t>
      </w:r>
    </w:p>
    <w:p w14:paraId="70BD740C" w14:textId="0409A2BD" w:rsidR="005B4443" w:rsidRPr="00FB3D29" w:rsidRDefault="005B4443" w:rsidP="005B4443">
      <w:pPr>
        <w:pStyle w:val="Lesson"/>
      </w:pPr>
      <w:r>
        <w:t>Lesson 1</w:t>
      </w:r>
      <w:r>
        <w:tab/>
      </w:r>
      <w:r w:rsidR="00542464">
        <w:t>Maintenance Base to Pier</w:t>
      </w:r>
    </w:p>
    <w:p w14:paraId="2F19E4E0" w14:textId="1B8C6DD7" w:rsidR="005B4443" w:rsidRDefault="00542464" w:rsidP="00A8104F">
      <w:pPr>
        <w:pStyle w:val="List1"/>
        <w:numPr>
          <w:ilvl w:val="0"/>
          <w:numId w:val="20"/>
        </w:numPr>
      </w:pPr>
      <w:r>
        <w:t xml:space="preserve">Identification of correct buoys and associated components to be deployed  </w:t>
      </w:r>
    </w:p>
    <w:p w14:paraId="0F6E2A3D" w14:textId="4880862C" w:rsidR="005B4443" w:rsidRDefault="00542464" w:rsidP="00A8104F">
      <w:pPr>
        <w:pStyle w:val="List1"/>
        <w:numPr>
          <w:ilvl w:val="0"/>
          <w:numId w:val="4"/>
        </w:numPr>
      </w:pPr>
      <w:r>
        <w:t>SOPs for buoy transport</w:t>
      </w:r>
    </w:p>
    <w:p w14:paraId="105716DE" w14:textId="0A578E76" w:rsidR="005B4443" w:rsidRDefault="00542464" w:rsidP="00A8104F">
      <w:pPr>
        <w:pStyle w:val="List1"/>
        <w:numPr>
          <w:ilvl w:val="0"/>
          <w:numId w:val="4"/>
        </w:numPr>
      </w:pPr>
      <w:r>
        <w:t xml:space="preserve">Equipment </w:t>
      </w:r>
      <w:r w:rsidR="0001654D">
        <w:t xml:space="preserve">and PPE </w:t>
      </w:r>
      <w:r>
        <w:t>check lists</w:t>
      </w:r>
    </w:p>
    <w:p w14:paraId="2C36A7FA" w14:textId="4BE9AB65" w:rsidR="00EF40DB" w:rsidRPr="00FB3D29" w:rsidRDefault="00EF40DB" w:rsidP="00EF40DB">
      <w:pPr>
        <w:pStyle w:val="Lesson"/>
      </w:pPr>
      <w:r>
        <w:t>Lesson 2</w:t>
      </w:r>
      <w:r>
        <w:tab/>
      </w:r>
      <w:r w:rsidR="00542464">
        <w:t>Pier to Vessel</w:t>
      </w:r>
    </w:p>
    <w:p w14:paraId="47D6E302" w14:textId="4ECBBDAE" w:rsidR="00EF40DB" w:rsidRDefault="00542464" w:rsidP="00A8104F">
      <w:pPr>
        <w:pStyle w:val="List1"/>
        <w:numPr>
          <w:ilvl w:val="0"/>
          <w:numId w:val="21"/>
        </w:numPr>
      </w:pPr>
      <w:r>
        <w:t>Buoy loading schedule</w:t>
      </w:r>
    </w:p>
    <w:p w14:paraId="4D04D389" w14:textId="160C1B6D" w:rsidR="00EF40DB" w:rsidRDefault="00542464" w:rsidP="00A8104F">
      <w:pPr>
        <w:pStyle w:val="List1"/>
        <w:numPr>
          <w:ilvl w:val="0"/>
          <w:numId w:val="3"/>
        </w:numPr>
      </w:pPr>
      <w:r>
        <w:t>Correct mooring assembly for each buoy</w:t>
      </w:r>
    </w:p>
    <w:p w14:paraId="42B80B56" w14:textId="2997C8F8" w:rsidR="00400739" w:rsidRDefault="00400739" w:rsidP="00A8104F">
      <w:pPr>
        <w:pStyle w:val="List1"/>
        <w:numPr>
          <w:ilvl w:val="0"/>
          <w:numId w:val="3"/>
        </w:numPr>
      </w:pPr>
      <w:r>
        <w:t>On-board safety briefings and procedures</w:t>
      </w:r>
    </w:p>
    <w:p w14:paraId="37FB8123" w14:textId="77777777" w:rsidR="006532B5" w:rsidRDefault="006532B5" w:rsidP="006532B5">
      <w:pPr>
        <w:pStyle w:val="List1"/>
        <w:numPr>
          <w:ilvl w:val="0"/>
          <w:numId w:val="0"/>
        </w:numPr>
        <w:ind w:left="567"/>
      </w:pPr>
    </w:p>
    <w:p w14:paraId="1AC837B6" w14:textId="2466D90A" w:rsidR="006532B5" w:rsidRPr="006532B5" w:rsidRDefault="006532B5" w:rsidP="00A8104F">
      <w:pPr>
        <w:pStyle w:val="Heading2"/>
        <w:numPr>
          <w:ilvl w:val="1"/>
          <w:numId w:val="2"/>
        </w:numPr>
        <w:rPr>
          <w:szCs w:val="24"/>
        </w:rPr>
      </w:pPr>
      <w:bookmarkStart w:id="83" w:name="_Toc369591871"/>
      <w:r w:rsidRPr="006532B5">
        <w:rPr>
          <w:szCs w:val="24"/>
        </w:rPr>
        <w:lastRenderedPageBreak/>
        <w:t xml:space="preserve">Module 4 – </w:t>
      </w:r>
      <w:r w:rsidRPr="006532B5">
        <w:rPr>
          <w:noProof/>
          <w:szCs w:val="24"/>
        </w:rPr>
        <w:t>Buoy retrieval, safe handling, inspection and replacement</w:t>
      </w:r>
      <w:bookmarkEnd w:id="83"/>
    </w:p>
    <w:p w14:paraId="0E0DFE56" w14:textId="77777777" w:rsidR="006532B5" w:rsidRPr="00FB3D29" w:rsidRDefault="006532B5" w:rsidP="006532B5">
      <w:pPr>
        <w:pStyle w:val="Heading3"/>
        <w:rPr>
          <w:b/>
          <w:bCs/>
        </w:rPr>
      </w:pPr>
      <w:r w:rsidRPr="00082991">
        <w:t>Scope</w:t>
      </w:r>
      <w:r w:rsidRPr="00FB3D29">
        <w:t xml:space="preserve"> </w:t>
      </w:r>
    </w:p>
    <w:p w14:paraId="49E2EC14" w14:textId="4C7CD38F" w:rsidR="006532B5" w:rsidRPr="00FB3D29" w:rsidRDefault="006532B5" w:rsidP="006532B5">
      <w:r>
        <w:rPr>
          <w:rFonts w:cs="Arial"/>
          <w:szCs w:val="22"/>
        </w:rPr>
        <w:t>This module describes how to lift buoys safely from the water, clean and inspect and replace the buoy in its appointed position</w:t>
      </w:r>
      <w:r>
        <w:t>.</w:t>
      </w:r>
    </w:p>
    <w:p w14:paraId="21879602" w14:textId="77777777" w:rsidR="006532B5" w:rsidRPr="00FB3D29" w:rsidRDefault="006532B5" w:rsidP="006532B5">
      <w:pPr>
        <w:pStyle w:val="Heading3"/>
        <w:rPr>
          <w:b/>
          <w:bCs/>
        </w:rPr>
      </w:pPr>
      <w:r w:rsidRPr="00082991">
        <w:t>Learning</w:t>
      </w:r>
      <w:r w:rsidRPr="00FB3D29">
        <w:t xml:space="preserve"> Objective </w:t>
      </w:r>
    </w:p>
    <w:p w14:paraId="69927CED" w14:textId="7D88862D" w:rsidR="006532B5" w:rsidRDefault="006532B5" w:rsidP="006532B5">
      <w:r>
        <w:t xml:space="preserve">To gain a </w:t>
      </w:r>
      <w:r w:rsidR="00C87558">
        <w:rPr>
          <w:b/>
        </w:rPr>
        <w:t>detailed</w:t>
      </w:r>
      <w:r>
        <w:t xml:space="preserve"> understanding of </w:t>
      </w:r>
      <w:r w:rsidR="0071151C">
        <w:t>the safe methods to retrieving buoys from the water and cleaning and inspecting them before replacement.</w:t>
      </w:r>
    </w:p>
    <w:p w14:paraId="33CF84C3" w14:textId="77777777" w:rsidR="006532B5" w:rsidRPr="00FB3D29" w:rsidRDefault="006532B5" w:rsidP="006532B5">
      <w:pPr>
        <w:pStyle w:val="Heading3"/>
      </w:pPr>
      <w:r>
        <w:t>Syllabus</w:t>
      </w:r>
    </w:p>
    <w:p w14:paraId="3B24FF90" w14:textId="5A9358E7" w:rsidR="006532B5" w:rsidRPr="00FB3D29" w:rsidRDefault="006532B5" w:rsidP="006532B5">
      <w:pPr>
        <w:pStyle w:val="Lesson"/>
      </w:pPr>
      <w:r>
        <w:t>Lesson 1</w:t>
      </w:r>
      <w:r>
        <w:tab/>
      </w:r>
      <w:r w:rsidR="00EE52B2">
        <w:t>Retrieving buoys from the water</w:t>
      </w:r>
    </w:p>
    <w:p w14:paraId="156CFF2C" w14:textId="28B318F7" w:rsidR="006532B5" w:rsidRDefault="00EE52B2" w:rsidP="00A8104F">
      <w:pPr>
        <w:pStyle w:val="List1"/>
        <w:numPr>
          <w:ilvl w:val="0"/>
          <w:numId w:val="23"/>
        </w:numPr>
      </w:pPr>
      <w:r>
        <w:t>Check on buoy position</w:t>
      </w:r>
    </w:p>
    <w:p w14:paraId="1185F5E2" w14:textId="7558D6C1" w:rsidR="006532B5" w:rsidRDefault="00EE52B2" w:rsidP="00A8104F">
      <w:pPr>
        <w:pStyle w:val="List1"/>
        <w:numPr>
          <w:ilvl w:val="0"/>
          <w:numId w:val="4"/>
        </w:numPr>
      </w:pPr>
      <w:r>
        <w:t>Checks/removal of AtoN components</w:t>
      </w:r>
    </w:p>
    <w:p w14:paraId="5B3689BC" w14:textId="16CB6B7D" w:rsidR="006532B5" w:rsidRDefault="00EE52B2" w:rsidP="00A8104F">
      <w:pPr>
        <w:pStyle w:val="List1"/>
        <w:numPr>
          <w:ilvl w:val="0"/>
          <w:numId w:val="4"/>
        </w:numPr>
      </w:pPr>
      <w:r>
        <w:t>Hooking on and lifting</w:t>
      </w:r>
    </w:p>
    <w:p w14:paraId="56CEE5F5" w14:textId="56D6C410" w:rsidR="003E6EE9" w:rsidRDefault="003E6EE9" w:rsidP="00A8104F">
      <w:pPr>
        <w:pStyle w:val="List1"/>
        <w:numPr>
          <w:ilvl w:val="0"/>
          <w:numId w:val="4"/>
        </w:numPr>
      </w:pPr>
      <w:r>
        <w:t>Securing of buoy on the vessel</w:t>
      </w:r>
    </w:p>
    <w:p w14:paraId="14E76B43" w14:textId="0D0A9C72" w:rsidR="00EE52B2" w:rsidRDefault="00EE52B2" w:rsidP="00A8104F">
      <w:pPr>
        <w:pStyle w:val="List1"/>
        <w:numPr>
          <w:ilvl w:val="0"/>
          <w:numId w:val="4"/>
        </w:numPr>
      </w:pPr>
      <w:r>
        <w:t>Safety issues</w:t>
      </w:r>
    </w:p>
    <w:p w14:paraId="564ED8B2" w14:textId="567EE884" w:rsidR="006532B5" w:rsidRPr="00FB3D29" w:rsidRDefault="006532B5" w:rsidP="006532B5">
      <w:pPr>
        <w:pStyle w:val="Lesson"/>
      </w:pPr>
      <w:r>
        <w:t>Lesson 2</w:t>
      </w:r>
      <w:r>
        <w:tab/>
      </w:r>
      <w:r w:rsidR="00EE52B2">
        <w:t>Cleaning of the buoy assembly</w:t>
      </w:r>
    </w:p>
    <w:p w14:paraId="29DC17FB" w14:textId="264C1FCC" w:rsidR="006532B5" w:rsidRDefault="000B7748" w:rsidP="00A8104F">
      <w:pPr>
        <w:pStyle w:val="List1"/>
        <w:numPr>
          <w:ilvl w:val="0"/>
          <w:numId w:val="24"/>
        </w:numPr>
      </w:pPr>
      <w:r>
        <w:t>Use of jet washers and safety implications</w:t>
      </w:r>
    </w:p>
    <w:p w14:paraId="7B90C090" w14:textId="4E899417" w:rsidR="006532B5" w:rsidRDefault="000B7748" w:rsidP="00A8104F">
      <w:pPr>
        <w:pStyle w:val="List1"/>
        <w:numPr>
          <w:ilvl w:val="0"/>
          <w:numId w:val="3"/>
        </w:numPr>
      </w:pPr>
      <w:r>
        <w:t>Use of scrapers and other cleaning tools</w:t>
      </w:r>
    </w:p>
    <w:p w14:paraId="7B383FFB" w14:textId="0D0EF7CD" w:rsidR="006532B5" w:rsidRPr="00BA5FD1" w:rsidRDefault="007E3F97" w:rsidP="00A8104F">
      <w:pPr>
        <w:pStyle w:val="List1"/>
        <w:numPr>
          <w:ilvl w:val="0"/>
          <w:numId w:val="3"/>
        </w:numPr>
      </w:pPr>
      <w:r>
        <w:t>Disassembly of mooring components</w:t>
      </w:r>
    </w:p>
    <w:p w14:paraId="4C9F6A92" w14:textId="5F60801D" w:rsidR="006532B5" w:rsidRDefault="00500AEF" w:rsidP="00A8104F">
      <w:pPr>
        <w:pStyle w:val="List1"/>
        <w:numPr>
          <w:ilvl w:val="0"/>
          <w:numId w:val="3"/>
        </w:numPr>
      </w:pPr>
      <w:r>
        <w:t>S</w:t>
      </w:r>
      <w:r w:rsidR="0084457F">
        <w:t>afety implications</w:t>
      </w:r>
      <w:r>
        <w:t xml:space="preserve"> of cutting and burning equipment</w:t>
      </w:r>
    </w:p>
    <w:p w14:paraId="2ACB4B74" w14:textId="01C8D689" w:rsidR="00500AEF" w:rsidRPr="00FB3D29" w:rsidRDefault="00500AEF" w:rsidP="00500AEF">
      <w:pPr>
        <w:pStyle w:val="Lesson"/>
      </w:pPr>
      <w:r>
        <w:t>Lesson 3</w:t>
      </w:r>
      <w:r>
        <w:tab/>
        <w:t>Inspection of the buoy assembly</w:t>
      </w:r>
    </w:p>
    <w:p w14:paraId="559C8D0D" w14:textId="77777777" w:rsidR="00500AEF" w:rsidRDefault="00500AEF" w:rsidP="00A8104F">
      <w:pPr>
        <w:pStyle w:val="List1"/>
        <w:numPr>
          <w:ilvl w:val="0"/>
          <w:numId w:val="25"/>
        </w:numPr>
      </w:pPr>
      <w:r>
        <w:t>Inspection of the buoy</w:t>
      </w:r>
    </w:p>
    <w:p w14:paraId="541A6DCB" w14:textId="600B8735" w:rsidR="00500AEF" w:rsidRDefault="00500AEF" w:rsidP="00A8104F">
      <w:pPr>
        <w:pStyle w:val="List1"/>
        <w:numPr>
          <w:ilvl w:val="0"/>
          <w:numId w:val="25"/>
        </w:numPr>
      </w:pPr>
      <w:r>
        <w:t>Inspection of the AtoN components</w:t>
      </w:r>
    </w:p>
    <w:p w14:paraId="14F2D79F" w14:textId="58732D45" w:rsidR="00500AEF" w:rsidRDefault="00500AEF" w:rsidP="00A8104F">
      <w:pPr>
        <w:pStyle w:val="List1"/>
        <w:numPr>
          <w:ilvl w:val="0"/>
          <w:numId w:val="3"/>
        </w:numPr>
      </w:pPr>
      <w:r>
        <w:t>Inspection of the mooring assembly</w:t>
      </w:r>
    </w:p>
    <w:p w14:paraId="37BDEDDF" w14:textId="0C5B571C" w:rsidR="00E622E7" w:rsidRDefault="00E622E7" w:rsidP="00A8104F">
      <w:pPr>
        <w:pStyle w:val="List1"/>
        <w:numPr>
          <w:ilvl w:val="0"/>
          <w:numId w:val="3"/>
        </w:numPr>
      </w:pPr>
      <w:r>
        <w:t>Storage of components to be returned to base</w:t>
      </w:r>
    </w:p>
    <w:p w14:paraId="43469E31" w14:textId="03A8E132" w:rsidR="00500AEF" w:rsidRPr="00BA5FD1" w:rsidRDefault="00500AEF" w:rsidP="00A8104F">
      <w:pPr>
        <w:pStyle w:val="List1"/>
        <w:numPr>
          <w:ilvl w:val="0"/>
          <w:numId w:val="3"/>
        </w:numPr>
      </w:pPr>
      <w:r>
        <w:t>Photographic and other records</w:t>
      </w:r>
    </w:p>
    <w:p w14:paraId="0D95F092" w14:textId="4F890B74" w:rsidR="00500AEF" w:rsidRPr="00FB3D29" w:rsidRDefault="00500AEF" w:rsidP="00500AEF">
      <w:pPr>
        <w:pStyle w:val="Lesson"/>
      </w:pPr>
      <w:r>
        <w:t>Lesson 4</w:t>
      </w:r>
      <w:r>
        <w:tab/>
        <w:t>Reassembly</w:t>
      </w:r>
    </w:p>
    <w:p w14:paraId="4C3ABF92" w14:textId="105ED9D1" w:rsidR="00500AEF" w:rsidRDefault="00500AEF" w:rsidP="00A8104F">
      <w:pPr>
        <w:pStyle w:val="List1"/>
        <w:numPr>
          <w:ilvl w:val="0"/>
          <w:numId w:val="26"/>
        </w:numPr>
      </w:pPr>
      <w:r>
        <w:t>Installation of AtoN components on the replacement buoy</w:t>
      </w:r>
    </w:p>
    <w:p w14:paraId="04D4162A" w14:textId="4C292035" w:rsidR="00500AEF" w:rsidRDefault="00500AEF" w:rsidP="00A8104F">
      <w:pPr>
        <w:pStyle w:val="List1"/>
        <w:numPr>
          <w:ilvl w:val="0"/>
          <w:numId w:val="25"/>
        </w:numPr>
      </w:pPr>
      <w:r>
        <w:t>Reassembly and connection of the mooring assembly</w:t>
      </w:r>
    </w:p>
    <w:p w14:paraId="5762FFBB" w14:textId="126AB538" w:rsidR="00500AEF" w:rsidRDefault="00500AEF" w:rsidP="00A8104F">
      <w:pPr>
        <w:pStyle w:val="List1"/>
        <w:numPr>
          <w:ilvl w:val="0"/>
          <w:numId w:val="3"/>
        </w:numPr>
      </w:pPr>
      <w:r>
        <w:t>Checks on all components</w:t>
      </w:r>
    </w:p>
    <w:p w14:paraId="57BBBE74" w14:textId="31BDDCCA" w:rsidR="00500AEF" w:rsidRPr="00FB3D29" w:rsidRDefault="00500AEF" w:rsidP="00500AEF">
      <w:pPr>
        <w:pStyle w:val="Lesson"/>
      </w:pPr>
      <w:r>
        <w:t xml:space="preserve">Lesson </w:t>
      </w:r>
      <w:r w:rsidR="00097628">
        <w:t>5</w:t>
      </w:r>
      <w:r>
        <w:tab/>
      </w:r>
      <w:r w:rsidR="00097628">
        <w:t>Buoy Deployment</w:t>
      </w:r>
    </w:p>
    <w:p w14:paraId="588646D9" w14:textId="61AA1B40" w:rsidR="00500AEF" w:rsidRDefault="00097628" w:rsidP="00A8104F">
      <w:pPr>
        <w:pStyle w:val="List1"/>
        <w:numPr>
          <w:ilvl w:val="0"/>
          <w:numId w:val="27"/>
        </w:numPr>
      </w:pPr>
      <w:r>
        <w:t>Confirmation of the appointed buoy position</w:t>
      </w:r>
    </w:p>
    <w:p w14:paraId="3258E373" w14:textId="33C5BE23" w:rsidR="00500AEF" w:rsidRDefault="00097628" w:rsidP="00A8104F">
      <w:pPr>
        <w:pStyle w:val="List1"/>
        <w:numPr>
          <w:ilvl w:val="0"/>
          <w:numId w:val="25"/>
        </w:numPr>
      </w:pPr>
      <w:r>
        <w:t>Re-laying procedures</w:t>
      </w:r>
    </w:p>
    <w:p w14:paraId="4A3B15AF" w14:textId="61EC6197" w:rsidR="00500AEF" w:rsidRDefault="00097628" w:rsidP="00A8104F">
      <w:pPr>
        <w:pStyle w:val="List1"/>
        <w:numPr>
          <w:ilvl w:val="0"/>
          <w:numId w:val="3"/>
        </w:numPr>
      </w:pPr>
      <w:r>
        <w:t>Recording the drop position</w:t>
      </w:r>
    </w:p>
    <w:p w14:paraId="4468C1E3" w14:textId="01E2FEC1" w:rsidR="00097628" w:rsidRDefault="00097628" w:rsidP="00A8104F">
      <w:pPr>
        <w:pStyle w:val="List1"/>
        <w:numPr>
          <w:ilvl w:val="0"/>
          <w:numId w:val="3"/>
        </w:numPr>
      </w:pPr>
      <w:r>
        <w:t>Functional tests on AtoN components</w:t>
      </w:r>
    </w:p>
    <w:p w14:paraId="517A2577" w14:textId="77777777" w:rsidR="000A63E6" w:rsidRDefault="000A63E6" w:rsidP="000A63E6">
      <w:pPr>
        <w:pStyle w:val="List1"/>
        <w:numPr>
          <w:ilvl w:val="0"/>
          <w:numId w:val="0"/>
        </w:numPr>
        <w:ind w:left="567"/>
      </w:pPr>
    </w:p>
    <w:p w14:paraId="467AEC49" w14:textId="09E61671" w:rsidR="000A63E6" w:rsidRPr="006532B5" w:rsidRDefault="000A63E6" w:rsidP="00A8104F">
      <w:pPr>
        <w:pStyle w:val="Heading2"/>
        <w:numPr>
          <w:ilvl w:val="1"/>
          <w:numId w:val="2"/>
        </w:numPr>
        <w:rPr>
          <w:szCs w:val="24"/>
        </w:rPr>
      </w:pPr>
      <w:bookmarkStart w:id="84" w:name="_Toc369591872"/>
      <w:r w:rsidRPr="006532B5">
        <w:rPr>
          <w:szCs w:val="24"/>
        </w:rPr>
        <w:t xml:space="preserve">Module </w:t>
      </w:r>
      <w:r>
        <w:rPr>
          <w:szCs w:val="24"/>
        </w:rPr>
        <w:t>5</w:t>
      </w:r>
      <w:r w:rsidRPr="006532B5">
        <w:rPr>
          <w:szCs w:val="24"/>
        </w:rPr>
        <w:t xml:space="preserve"> – </w:t>
      </w:r>
      <w:r>
        <w:rPr>
          <w:noProof/>
          <w:szCs w:val="24"/>
        </w:rPr>
        <w:t>Maintenance Reports and Records</w:t>
      </w:r>
      <w:bookmarkEnd w:id="84"/>
    </w:p>
    <w:p w14:paraId="74C78AC7" w14:textId="77777777" w:rsidR="000A63E6" w:rsidRPr="00FB3D29" w:rsidRDefault="000A63E6" w:rsidP="000A63E6">
      <w:pPr>
        <w:pStyle w:val="Heading3"/>
        <w:rPr>
          <w:b/>
          <w:bCs/>
        </w:rPr>
      </w:pPr>
      <w:r w:rsidRPr="00082991">
        <w:t>Scope</w:t>
      </w:r>
      <w:r w:rsidRPr="00FB3D29">
        <w:t xml:space="preserve"> </w:t>
      </w:r>
    </w:p>
    <w:p w14:paraId="2623E177" w14:textId="7EF25410" w:rsidR="000A63E6" w:rsidRPr="00FB3D29" w:rsidRDefault="00B53291" w:rsidP="000A63E6">
      <w:r>
        <w:rPr>
          <w:rFonts w:cs="Arial"/>
          <w:szCs w:val="22"/>
        </w:rPr>
        <w:t>This module describes the process of record keeping and arising work</w:t>
      </w:r>
      <w:r w:rsidR="000A63E6">
        <w:t>.</w:t>
      </w:r>
    </w:p>
    <w:p w14:paraId="498D5EBB" w14:textId="77777777" w:rsidR="000A63E6" w:rsidRPr="00FB3D29" w:rsidRDefault="000A63E6" w:rsidP="000A63E6">
      <w:pPr>
        <w:pStyle w:val="Heading3"/>
        <w:rPr>
          <w:b/>
          <w:bCs/>
        </w:rPr>
      </w:pPr>
      <w:r w:rsidRPr="00082991">
        <w:lastRenderedPageBreak/>
        <w:t>Learning</w:t>
      </w:r>
      <w:r w:rsidRPr="00FB3D29">
        <w:t xml:space="preserve"> Objective </w:t>
      </w:r>
    </w:p>
    <w:p w14:paraId="4F78173B" w14:textId="505306E1" w:rsidR="000A63E6" w:rsidRDefault="000A63E6" w:rsidP="000A63E6">
      <w:r>
        <w:t xml:space="preserve">To gain a </w:t>
      </w:r>
      <w:r w:rsidR="00B53291">
        <w:rPr>
          <w:b/>
        </w:rPr>
        <w:t>satisfactory</w:t>
      </w:r>
      <w:r>
        <w:t xml:space="preserve"> understanding of </w:t>
      </w:r>
      <w:r w:rsidR="00B53291">
        <w:t>how to complete maintenance records relating to buoy handling operations</w:t>
      </w:r>
      <w:r>
        <w:t>.</w:t>
      </w:r>
    </w:p>
    <w:p w14:paraId="11BADA8C" w14:textId="77777777" w:rsidR="00747D6E" w:rsidRDefault="00747D6E">
      <w:pPr>
        <w:rPr>
          <w:rFonts w:eastAsia="Calibri" w:cs="Calibri"/>
          <w:sz w:val="24"/>
          <w:szCs w:val="20"/>
          <w:lang w:eastAsia="de-DE"/>
        </w:rPr>
      </w:pPr>
      <w:r>
        <w:br w:type="page"/>
      </w:r>
    </w:p>
    <w:p w14:paraId="4D201078" w14:textId="3A20A731" w:rsidR="000A63E6" w:rsidRPr="00FB3D29" w:rsidRDefault="000A63E6" w:rsidP="000A63E6">
      <w:pPr>
        <w:pStyle w:val="Heading3"/>
      </w:pPr>
      <w:r>
        <w:lastRenderedPageBreak/>
        <w:t>Syllabus</w:t>
      </w:r>
    </w:p>
    <w:p w14:paraId="6224A3DC" w14:textId="791948B3" w:rsidR="000A63E6" w:rsidRPr="00FB3D29" w:rsidRDefault="000A63E6" w:rsidP="000A63E6">
      <w:pPr>
        <w:pStyle w:val="Lesson"/>
      </w:pPr>
      <w:r>
        <w:t>Lesson 1</w:t>
      </w:r>
      <w:r>
        <w:tab/>
      </w:r>
      <w:r w:rsidR="00747D6E">
        <w:t>Maintenance Records</w:t>
      </w:r>
    </w:p>
    <w:p w14:paraId="32AF07B7" w14:textId="3DA04AC1" w:rsidR="000A63E6" w:rsidRDefault="00747D6E" w:rsidP="00A8104F">
      <w:pPr>
        <w:pStyle w:val="List1"/>
        <w:numPr>
          <w:ilvl w:val="0"/>
          <w:numId w:val="28"/>
        </w:numPr>
      </w:pPr>
      <w:r>
        <w:t>List of shore-based related records</w:t>
      </w:r>
    </w:p>
    <w:p w14:paraId="7FC7B452" w14:textId="59BC7E21" w:rsidR="000A63E6" w:rsidRDefault="00747D6E" w:rsidP="00A8104F">
      <w:pPr>
        <w:pStyle w:val="List1"/>
        <w:numPr>
          <w:ilvl w:val="0"/>
          <w:numId w:val="4"/>
        </w:numPr>
      </w:pPr>
      <w:r>
        <w:t>Completion of shore-based related records</w:t>
      </w:r>
    </w:p>
    <w:p w14:paraId="2F3FA59C" w14:textId="0C984D64" w:rsidR="00747D6E" w:rsidRDefault="00747D6E" w:rsidP="00A8104F">
      <w:pPr>
        <w:pStyle w:val="List1indent1"/>
        <w:numPr>
          <w:ilvl w:val="1"/>
          <w:numId w:val="4"/>
        </w:numPr>
      </w:pPr>
      <w:r>
        <w:t>At the Maintenance Base</w:t>
      </w:r>
    </w:p>
    <w:p w14:paraId="10118E99" w14:textId="49DDA595" w:rsidR="00747D6E" w:rsidRDefault="00747D6E" w:rsidP="00A8104F">
      <w:pPr>
        <w:pStyle w:val="List1indent1"/>
        <w:numPr>
          <w:ilvl w:val="1"/>
          <w:numId w:val="4"/>
        </w:numPr>
      </w:pPr>
      <w:r>
        <w:t>At the Pier</w:t>
      </w:r>
    </w:p>
    <w:p w14:paraId="2B5D9A83" w14:textId="6C5C6351" w:rsidR="000A63E6" w:rsidRDefault="00747D6E" w:rsidP="00A8104F">
      <w:pPr>
        <w:pStyle w:val="List1"/>
        <w:numPr>
          <w:ilvl w:val="0"/>
          <w:numId w:val="4"/>
        </w:numPr>
      </w:pPr>
      <w:r>
        <w:t>List of Sea-based related records</w:t>
      </w:r>
    </w:p>
    <w:p w14:paraId="40FD5CA5" w14:textId="6862269B" w:rsidR="000A63E6" w:rsidRDefault="00747D6E" w:rsidP="00A8104F">
      <w:pPr>
        <w:pStyle w:val="List1"/>
        <w:numPr>
          <w:ilvl w:val="0"/>
          <w:numId w:val="4"/>
        </w:numPr>
      </w:pPr>
      <w:r>
        <w:t>Completion of sea-based related records</w:t>
      </w:r>
    </w:p>
    <w:p w14:paraId="50F1D416" w14:textId="20C44B56" w:rsidR="00747D6E" w:rsidRDefault="00747D6E" w:rsidP="00A8104F">
      <w:pPr>
        <w:pStyle w:val="List1indent1"/>
        <w:numPr>
          <w:ilvl w:val="1"/>
          <w:numId w:val="4"/>
        </w:numPr>
      </w:pPr>
      <w:r>
        <w:t>Before retrieval</w:t>
      </w:r>
    </w:p>
    <w:p w14:paraId="6A92E767" w14:textId="5E6BB504" w:rsidR="00747D6E" w:rsidRDefault="00747D6E" w:rsidP="00A8104F">
      <w:pPr>
        <w:pStyle w:val="List1indent1"/>
        <w:numPr>
          <w:ilvl w:val="1"/>
          <w:numId w:val="4"/>
        </w:numPr>
      </w:pPr>
      <w:r>
        <w:t>Inspection records</w:t>
      </w:r>
    </w:p>
    <w:p w14:paraId="258AF1D1" w14:textId="244CA43C" w:rsidR="00747D6E" w:rsidRDefault="00747D6E" w:rsidP="00A8104F">
      <w:pPr>
        <w:pStyle w:val="List1indent1"/>
        <w:numPr>
          <w:ilvl w:val="1"/>
          <w:numId w:val="4"/>
        </w:numPr>
      </w:pPr>
      <w:r>
        <w:t>At buoy drop</w:t>
      </w:r>
    </w:p>
    <w:p w14:paraId="650C4F57" w14:textId="2B454D4B" w:rsidR="00747D6E" w:rsidRDefault="00747D6E" w:rsidP="00A8104F">
      <w:pPr>
        <w:pStyle w:val="List1indent1"/>
        <w:numPr>
          <w:ilvl w:val="1"/>
          <w:numId w:val="4"/>
        </w:numPr>
      </w:pPr>
      <w:r>
        <w:t>Post-deployment records</w:t>
      </w:r>
    </w:p>
    <w:p w14:paraId="52D8039A" w14:textId="73BB0B53" w:rsidR="000A63E6" w:rsidRPr="00FB3D29" w:rsidRDefault="000A63E6" w:rsidP="000A63E6">
      <w:pPr>
        <w:pStyle w:val="Lesson"/>
      </w:pPr>
      <w:r>
        <w:t>Lesson 2</w:t>
      </w:r>
      <w:r>
        <w:tab/>
      </w:r>
      <w:r w:rsidR="00747D6E">
        <w:t>Arising Work</w:t>
      </w:r>
    </w:p>
    <w:p w14:paraId="440F06BC" w14:textId="3C6430E6" w:rsidR="000A63E6" w:rsidRDefault="00747D6E" w:rsidP="00A8104F">
      <w:pPr>
        <w:pStyle w:val="List1"/>
        <w:numPr>
          <w:ilvl w:val="0"/>
          <w:numId w:val="29"/>
        </w:numPr>
      </w:pPr>
      <w:r>
        <w:t>Process of recording arising work</w:t>
      </w:r>
    </w:p>
    <w:p w14:paraId="3494240B" w14:textId="3FA97C03" w:rsidR="00747D6E" w:rsidRDefault="00747D6E" w:rsidP="00A8104F">
      <w:pPr>
        <w:pStyle w:val="List1"/>
        <w:numPr>
          <w:ilvl w:val="0"/>
          <w:numId w:val="3"/>
        </w:numPr>
      </w:pPr>
      <w:r>
        <w:t>Follow up actions</w:t>
      </w:r>
    </w:p>
    <w:p w14:paraId="6407503C" w14:textId="77777777" w:rsidR="00747D6E" w:rsidRDefault="00747D6E" w:rsidP="00747D6E">
      <w:pPr>
        <w:pStyle w:val="List1"/>
        <w:numPr>
          <w:ilvl w:val="0"/>
          <w:numId w:val="0"/>
        </w:numPr>
      </w:pPr>
    </w:p>
    <w:p w14:paraId="079E0323" w14:textId="6EE5C044" w:rsidR="00747D6E" w:rsidRDefault="00747D6E" w:rsidP="00747D6E">
      <w:pPr>
        <w:pStyle w:val="List1"/>
        <w:numPr>
          <w:ilvl w:val="0"/>
          <w:numId w:val="0"/>
        </w:numPr>
      </w:pPr>
      <w:r>
        <w:rPr>
          <w:b/>
        </w:rPr>
        <w:t>Assessment</w:t>
      </w:r>
      <w:r>
        <w:t>: A written test will be taken at the end of the theoretical modules</w:t>
      </w:r>
    </w:p>
    <w:p w14:paraId="575D4218" w14:textId="77777777" w:rsidR="00747D6E" w:rsidRPr="00747D6E" w:rsidRDefault="00747D6E" w:rsidP="00747D6E">
      <w:pPr>
        <w:pStyle w:val="List1"/>
        <w:numPr>
          <w:ilvl w:val="0"/>
          <w:numId w:val="0"/>
        </w:numPr>
      </w:pPr>
    </w:p>
    <w:p w14:paraId="7369C969" w14:textId="02B5C5B9" w:rsidR="00747D6E" w:rsidRPr="006532B5" w:rsidRDefault="00747D6E" w:rsidP="00A8104F">
      <w:pPr>
        <w:pStyle w:val="Heading2"/>
        <w:numPr>
          <w:ilvl w:val="1"/>
          <w:numId w:val="2"/>
        </w:numPr>
        <w:rPr>
          <w:szCs w:val="24"/>
        </w:rPr>
      </w:pPr>
      <w:bookmarkStart w:id="85" w:name="_Toc369591873"/>
      <w:r w:rsidRPr="006532B5">
        <w:rPr>
          <w:szCs w:val="24"/>
        </w:rPr>
        <w:t xml:space="preserve">Module </w:t>
      </w:r>
      <w:r>
        <w:rPr>
          <w:szCs w:val="24"/>
        </w:rPr>
        <w:t>6</w:t>
      </w:r>
      <w:r w:rsidRPr="006532B5">
        <w:rPr>
          <w:szCs w:val="24"/>
        </w:rPr>
        <w:t xml:space="preserve"> – </w:t>
      </w:r>
      <w:r>
        <w:rPr>
          <w:noProof/>
          <w:szCs w:val="24"/>
        </w:rPr>
        <w:t>Practical Buoy Handling</w:t>
      </w:r>
      <w:bookmarkEnd w:id="85"/>
    </w:p>
    <w:p w14:paraId="3C60B97B" w14:textId="77777777" w:rsidR="00747D6E" w:rsidRPr="00FB3D29" w:rsidRDefault="00747D6E" w:rsidP="00747D6E">
      <w:pPr>
        <w:pStyle w:val="Heading3"/>
        <w:rPr>
          <w:b/>
          <w:bCs/>
        </w:rPr>
      </w:pPr>
      <w:r w:rsidRPr="00082991">
        <w:t>Scope</w:t>
      </w:r>
      <w:r w:rsidRPr="00FB3D29">
        <w:t xml:space="preserve"> </w:t>
      </w:r>
    </w:p>
    <w:p w14:paraId="65B872BB" w14:textId="545CA360" w:rsidR="00747D6E" w:rsidRPr="00FB3D29" w:rsidRDefault="00747D6E" w:rsidP="00747D6E">
      <w:r>
        <w:rPr>
          <w:rFonts w:cs="Arial"/>
          <w:szCs w:val="22"/>
        </w:rPr>
        <w:t xml:space="preserve">This </w:t>
      </w:r>
      <w:r>
        <w:rPr>
          <w:szCs w:val="22"/>
        </w:rPr>
        <w:t>module comprises a practical buoy handling exercise conducted under supervision</w:t>
      </w:r>
      <w:r>
        <w:t>.</w:t>
      </w:r>
    </w:p>
    <w:p w14:paraId="701661F9" w14:textId="77777777" w:rsidR="00747D6E" w:rsidRPr="00FB3D29" w:rsidRDefault="00747D6E" w:rsidP="00747D6E">
      <w:pPr>
        <w:pStyle w:val="Heading3"/>
        <w:rPr>
          <w:b/>
          <w:bCs/>
        </w:rPr>
      </w:pPr>
      <w:r w:rsidRPr="00082991">
        <w:t>Learning</w:t>
      </w:r>
      <w:r w:rsidRPr="00FB3D29">
        <w:t xml:space="preserve"> Objective </w:t>
      </w:r>
    </w:p>
    <w:p w14:paraId="25B978D5" w14:textId="2DC5062E" w:rsidR="00747D6E" w:rsidRDefault="00747D6E" w:rsidP="00747D6E">
      <w:r>
        <w:t xml:space="preserve">To </w:t>
      </w:r>
      <w:r w:rsidR="003E6EE9">
        <w:t>consolidate</w:t>
      </w:r>
      <w:r>
        <w:t xml:space="preserve"> a </w:t>
      </w:r>
      <w:r>
        <w:rPr>
          <w:b/>
        </w:rPr>
        <w:t>detailed</w:t>
      </w:r>
      <w:r>
        <w:t xml:space="preserve"> understanding of safe </w:t>
      </w:r>
      <w:r w:rsidR="00D60AE8">
        <w:t xml:space="preserve">buoy </w:t>
      </w:r>
      <w:r>
        <w:t>handling operations</w:t>
      </w:r>
      <w:r w:rsidR="00D60AE8">
        <w:t xml:space="preserve"> at sea</w:t>
      </w:r>
      <w:r>
        <w:t>.</w:t>
      </w:r>
    </w:p>
    <w:p w14:paraId="23955352" w14:textId="77777777" w:rsidR="00052956" w:rsidRPr="00FB3D29" w:rsidRDefault="00052956" w:rsidP="00052956">
      <w:pPr>
        <w:pStyle w:val="Heading3"/>
      </w:pPr>
      <w:r>
        <w:t>Syllabus</w:t>
      </w:r>
    </w:p>
    <w:p w14:paraId="55FC2DEE" w14:textId="32AA40F7" w:rsidR="000A63E6" w:rsidRDefault="00052956" w:rsidP="00052956">
      <w:pPr>
        <w:pStyle w:val="List1"/>
        <w:numPr>
          <w:ilvl w:val="0"/>
          <w:numId w:val="0"/>
        </w:numPr>
      </w:pPr>
      <w:r>
        <w:t>The syllabus will follow that shown in Modules 4 and 5 above with an emphasis on practical activity under supervision.</w:t>
      </w:r>
    </w:p>
    <w:sectPr w:rsidR="000A63E6"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B2EA4" w14:textId="77777777" w:rsidR="002742A7" w:rsidRDefault="002742A7" w:rsidP="00314708">
      <w:r>
        <w:separator/>
      </w:r>
    </w:p>
  </w:endnote>
  <w:endnote w:type="continuationSeparator" w:id="0">
    <w:p w14:paraId="108C8F4F" w14:textId="77777777" w:rsidR="002742A7" w:rsidRDefault="002742A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DKHFIE+TimesNewRoman">
    <w:altName w:val="Times New Roman"/>
    <w:panose1 w:val="00000000000000000000"/>
    <w:charset w:val="00"/>
    <w:family w:val="roman"/>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3774A3">
      <w:rPr>
        <w:rFonts w:cs="Arial"/>
        <w:noProof/>
      </w:rPr>
      <w:t>4</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3774A3">
      <w:rPr>
        <w:rFonts w:cs="Arial"/>
        <w:noProof/>
      </w:rPr>
      <w:t>10</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D9E7F" w14:textId="77777777" w:rsidR="002742A7" w:rsidRDefault="002742A7" w:rsidP="00314708">
      <w:r>
        <w:separator/>
      </w:r>
    </w:p>
  </w:footnote>
  <w:footnote w:type="continuationSeparator" w:id="0">
    <w:p w14:paraId="27422C62" w14:textId="77777777" w:rsidR="002742A7" w:rsidRDefault="002742A7"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C9EE6" w14:textId="2B2A7C99" w:rsidR="00394A72" w:rsidRPr="00080131" w:rsidRDefault="00394A72" w:rsidP="00080131">
    <w:pPr>
      <w:pStyle w:val="Header"/>
    </w:pPr>
    <w:r w:rsidRPr="00080131">
      <w:t xml:space="preserve">Model Course Level 2 Technician Training – </w:t>
    </w:r>
    <w:r w:rsidR="0005283F">
      <w:t>Buoy Handling and Safe Working Practices</w:t>
    </w:r>
    <w:r w:rsidR="008D75E4">
      <w:t xml:space="preserve"> </w:t>
    </w:r>
    <w:r w:rsidRPr="00080131">
      <w:t xml:space="preserve">IALA WWA </w:t>
    </w:r>
    <w:r w:rsidR="0005283F">
      <w:t>L2.1.5-6</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90DF7" w14:textId="77777777" w:rsidR="003774A3" w:rsidRDefault="00635A1F" w:rsidP="00635A1F">
    <w:pPr>
      <w:pStyle w:val="Header"/>
      <w:jc w:val="right"/>
    </w:pPr>
    <w:r>
      <w:tab/>
    </w:r>
    <w:r>
      <w:tab/>
    </w:r>
    <w:r w:rsidR="003774A3">
      <w:t xml:space="preserve">ENG4-10.18 </w:t>
    </w:r>
  </w:p>
  <w:p w14:paraId="63D3137B" w14:textId="488E9F37" w:rsidR="00280274" w:rsidRDefault="003774A3" w:rsidP="00635A1F">
    <w:pPr>
      <w:pStyle w:val="Header"/>
      <w:jc w:val="right"/>
    </w:pPr>
    <w:r>
      <w:t xml:space="preserve">Formerly </w:t>
    </w:r>
    <w:r w:rsidR="00635A1F">
      <w:t>EEP21-14.1.3.9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F3AEF682"/>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val="0"/>
        <w:bCs/>
        <w:i w:val="0"/>
        <w:iCs w:val="0"/>
        <w:sz w:val="24"/>
        <w:szCs w:val="24"/>
      </w:rPr>
    </w:lvl>
    <w:lvl w:ilvl="2">
      <w:start w:val="1"/>
      <w:numFmt w:val="decimal"/>
      <w:pStyle w:val="Heading3"/>
      <w:lvlText w:val="%1.%2.%3"/>
      <w:lvlJc w:val="left"/>
      <w:pPr>
        <w:tabs>
          <w:tab w:val="num" w:pos="2269"/>
        </w:tabs>
        <w:ind w:left="127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6"/>
  </w:num>
  <w:num w:numId="7">
    <w:abstractNumId w:val="4"/>
  </w:num>
  <w:num w:numId="8">
    <w:abstractNumId w:val="1"/>
  </w:num>
  <w:num w:numId="9">
    <w:abstractNumId w:val="12"/>
  </w:num>
  <w:num w:numId="10">
    <w:abstractNumId w:val="0"/>
  </w:num>
  <w:num w:numId="11">
    <w:abstractNumId w:val="3"/>
  </w:num>
  <w:num w:numId="12">
    <w:abstractNumId w:val="7"/>
  </w:num>
  <w:num w:numId="13">
    <w:abstractNumId w:val="11"/>
  </w:num>
  <w:num w:numId="14">
    <w:abstractNumId w:val="2"/>
  </w:num>
  <w:num w:numId="15">
    <w:abstractNumId w:val="5"/>
  </w:num>
  <w:num w:numId="16">
    <w:abstractNumId w:val="9"/>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654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283F"/>
    <w:rsid w:val="00052956"/>
    <w:rsid w:val="000530AC"/>
    <w:rsid w:val="00054D00"/>
    <w:rsid w:val="00054F65"/>
    <w:rsid w:val="00056A5C"/>
    <w:rsid w:val="00056DE4"/>
    <w:rsid w:val="00057963"/>
    <w:rsid w:val="00057D69"/>
    <w:rsid w:val="00060E28"/>
    <w:rsid w:val="00061196"/>
    <w:rsid w:val="000632FC"/>
    <w:rsid w:val="00063B9A"/>
    <w:rsid w:val="000666A3"/>
    <w:rsid w:val="000666F4"/>
    <w:rsid w:val="00071591"/>
    <w:rsid w:val="00072F75"/>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97628"/>
    <w:rsid w:val="000A28B2"/>
    <w:rsid w:val="000A2F9E"/>
    <w:rsid w:val="000A4610"/>
    <w:rsid w:val="000A4B0D"/>
    <w:rsid w:val="000A578B"/>
    <w:rsid w:val="000A63E6"/>
    <w:rsid w:val="000B03E7"/>
    <w:rsid w:val="000B5303"/>
    <w:rsid w:val="000B5A75"/>
    <w:rsid w:val="000B7748"/>
    <w:rsid w:val="000B7B92"/>
    <w:rsid w:val="000C28B5"/>
    <w:rsid w:val="000C2DE9"/>
    <w:rsid w:val="000C3CE9"/>
    <w:rsid w:val="000C489A"/>
    <w:rsid w:val="000D0ABA"/>
    <w:rsid w:val="000D1165"/>
    <w:rsid w:val="000D1178"/>
    <w:rsid w:val="000D30ED"/>
    <w:rsid w:val="000D33C7"/>
    <w:rsid w:val="000D4000"/>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2E18"/>
    <w:rsid w:val="001630AD"/>
    <w:rsid w:val="0016547A"/>
    <w:rsid w:val="00170632"/>
    <w:rsid w:val="00171907"/>
    <w:rsid w:val="00172BEF"/>
    <w:rsid w:val="00173D30"/>
    <w:rsid w:val="00174633"/>
    <w:rsid w:val="001760E8"/>
    <w:rsid w:val="001761D3"/>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67D7"/>
    <w:rsid w:val="001C7044"/>
    <w:rsid w:val="001C705F"/>
    <w:rsid w:val="001D3958"/>
    <w:rsid w:val="001E0499"/>
    <w:rsid w:val="001E1859"/>
    <w:rsid w:val="001E1D49"/>
    <w:rsid w:val="001E241C"/>
    <w:rsid w:val="001E2FC3"/>
    <w:rsid w:val="001E5684"/>
    <w:rsid w:val="001E5F16"/>
    <w:rsid w:val="001F07E8"/>
    <w:rsid w:val="001F560C"/>
    <w:rsid w:val="001F6A07"/>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109D"/>
    <w:rsid w:val="00252451"/>
    <w:rsid w:val="00252899"/>
    <w:rsid w:val="002545A1"/>
    <w:rsid w:val="002564FD"/>
    <w:rsid w:val="0025779B"/>
    <w:rsid w:val="002606C2"/>
    <w:rsid w:val="00261FC1"/>
    <w:rsid w:val="002649B7"/>
    <w:rsid w:val="00265D20"/>
    <w:rsid w:val="00267125"/>
    <w:rsid w:val="002677B4"/>
    <w:rsid w:val="002700C2"/>
    <w:rsid w:val="00270ADE"/>
    <w:rsid w:val="00272179"/>
    <w:rsid w:val="00273229"/>
    <w:rsid w:val="002742A7"/>
    <w:rsid w:val="002770D6"/>
    <w:rsid w:val="00280274"/>
    <w:rsid w:val="00280BD6"/>
    <w:rsid w:val="00281305"/>
    <w:rsid w:val="00283FA5"/>
    <w:rsid w:val="002856E4"/>
    <w:rsid w:val="00286D2F"/>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3DEE"/>
    <w:rsid w:val="002B57D7"/>
    <w:rsid w:val="002B5BC2"/>
    <w:rsid w:val="002C1187"/>
    <w:rsid w:val="002C132B"/>
    <w:rsid w:val="002C4CF9"/>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1EA1"/>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774A3"/>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E6EE9"/>
    <w:rsid w:val="003F1012"/>
    <w:rsid w:val="003F47A0"/>
    <w:rsid w:val="003F6B95"/>
    <w:rsid w:val="00400739"/>
    <w:rsid w:val="00401F9F"/>
    <w:rsid w:val="00404438"/>
    <w:rsid w:val="00406467"/>
    <w:rsid w:val="00406713"/>
    <w:rsid w:val="004101E7"/>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5962"/>
    <w:rsid w:val="0049660A"/>
    <w:rsid w:val="004966D8"/>
    <w:rsid w:val="00496B74"/>
    <w:rsid w:val="00497A32"/>
    <w:rsid w:val="004A1124"/>
    <w:rsid w:val="004A2182"/>
    <w:rsid w:val="004A2FFC"/>
    <w:rsid w:val="004A398E"/>
    <w:rsid w:val="004A551B"/>
    <w:rsid w:val="004A551C"/>
    <w:rsid w:val="004A771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AE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9B2"/>
    <w:rsid w:val="00540C3C"/>
    <w:rsid w:val="00540EB6"/>
    <w:rsid w:val="00541AEC"/>
    <w:rsid w:val="00542464"/>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0FF8"/>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6DD2"/>
    <w:rsid w:val="005A73F2"/>
    <w:rsid w:val="005B0049"/>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5A1F"/>
    <w:rsid w:val="0063695F"/>
    <w:rsid w:val="00637B5C"/>
    <w:rsid w:val="00637E1D"/>
    <w:rsid w:val="00637EBA"/>
    <w:rsid w:val="00642251"/>
    <w:rsid w:val="0064497B"/>
    <w:rsid w:val="00647A4A"/>
    <w:rsid w:val="006502BC"/>
    <w:rsid w:val="0065081B"/>
    <w:rsid w:val="006532B5"/>
    <w:rsid w:val="00662FC7"/>
    <w:rsid w:val="006642D2"/>
    <w:rsid w:val="0067021A"/>
    <w:rsid w:val="00670C14"/>
    <w:rsid w:val="00670FE9"/>
    <w:rsid w:val="00672130"/>
    <w:rsid w:val="00673C7D"/>
    <w:rsid w:val="0067557A"/>
    <w:rsid w:val="00675FB3"/>
    <w:rsid w:val="00676676"/>
    <w:rsid w:val="006767EB"/>
    <w:rsid w:val="00676822"/>
    <w:rsid w:val="00676A1A"/>
    <w:rsid w:val="00680A3A"/>
    <w:rsid w:val="006812F8"/>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78A"/>
    <w:rsid w:val="006C0CCA"/>
    <w:rsid w:val="006C17DF"/>
    <w:rsid w:val="006C20EB"/>
    <w:rsid w:val="006C3486"/>
    <w:rsid w:val="006C3B84"/>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51C"/>
    <w:rsid w:val="00711CC2"/>
    <w:rsid w:val="007143B3"/>
    <w:rsid w:val="007150A9"/>
    <w:rsid w:val="00720105"/>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47D6E"/>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2EDF"/>
    <w:rsid w:val="007E3F97"/>
    <w:rsid w:val="007E5060"/>
    <w:rsid w:val="007E53DB"/>
    <w:rsid w:val="007E593D"/>
    <w:rsid w:val="007E6619"/>
    <w:rsid w:val="007E7DB2"/>
    <w:rsid w:val="007F09F6"/>
    <w:rsid w:val="007F28F5"/>
    <w:rsid w:val="007F3185"/>
    <w:rsid w:val="007F31B4"/>
    <w:rsid w:val="007F39E6"/>
    <w:rsid w:val="007F4BDF"/>
    <w:rsid w:val="007F564D"/>
    <w:rsid w:val="007F5F25"/>
    <w:rsid w:val="007F71C4"/>
    <w:rsid w:val="00800F3D"/>
    <w:rsid w:val="00804A03"/>
    <w:rsid w:val="00804AA7"/>
    <w:rsid w:val="00805749"/>
    <w:rsid w:val="0080640B"/>
    <w:rsid w:val="00806C93"/>
    <w:rsid w:val="00807859"/>
    <w:rsid w:val="0081138A"/>
    <w:rsid w:val="00812D02"/>
    <w:rsid w:val="008135DF"/>
    <w:rsid w:val="00813EC1"/>
    <w:rsid w:val="00814F75"/>
    <w:rsid w:val="008213F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57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0DC"/>
    <w:rsid w:val="008F11FE"/>
    <w:rsid w:val="008F4688"/>
    <w:rsid w:val="008F5A71"/>
    <w:rsid w:val="008F6ADE"/>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599D"/>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104F"/>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365D"/>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D7727"/>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59FF"/>
    <w:rsid w:val="00B464BF"/>
    <w:rsid w:val="00B51B38"/>
    <w:rsid w:val="00B51B78"/>
    <w:rsid w:val="00B52538"/>
    <w:rsid w:val="00B53291"/>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6A47"/>
    <w:rsid w:val="00BA730B"/>
    <w:rsid w:val="00BA73D6"/>
    <w:rsid w:val="00BA7766"/>
    <w:rsid w:val="00BB28F4"/>
    <w:rsid w:val="00BB66CA"/>
    <w:rsid w:val="00BC2015"/>
    <w:rsid w:val="00BC22E9"/>
    <w:rsid w:val="00BC25B2"/>
    <w:rsid w:val="00BC3AAA"/>
    <w:rsid w:val="00BC560B"/>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2B31"/>
    <w:rsid w:val="00BF3473"/>
    <w:rsid w:val="00BF3DFE"/>
    <w:rsid w:val="00BF41BA"/>
    <w:rsid w:val="00BF43A1"/>
    <w:rsid w:val="00BF56E6"/>
    <w:rsid w:val="00BF5AAE"/>
    <w:rsid w:val="00BF5E1F"/>
    <w:rsid w:val="00BF756D"/>
    <w:rsid w:val="00BF7C04"/>
    <w:rsid w:val="00C002DA"/>
    <w:rsid w:val="00C00DB2"/>
    <w:rsid w:val="00C051DD"/>
    <w:rsid w:val="00C06109"/>
    <w:rsid w:val="00C07113"/>
    <w:rsid w:val="00C10E82"/>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3D4B"/>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519D"/>
    <w:rsid w:val="00C80593"/>
    <w:rsid w:val="00C807D0"/>
    <w:rsid w:val="00C80C7B"/>
    <w:rsid w:val="00C82365"/>
    <w:rsid w:val="00C847D4"/>
    <w:rsid w:val="00C84859"/>
    <w:rsid w:val="00C85FF7"/>
    <w:rsid w:val="00C87558"/>
    <w:rsid w:val="00C90F47"/>
    <w:rsid w:val="00C91622"/>
    <w:rsid w:val="00C91FEC"/>
    <w:rsid w:val="00C923AD"/>
    <w:rsid w:val="00C92808"/>
    <w:rsid w:val="00C968E1"/>
    <w:rsid w:val="00CA1A20"/>
    <w:rsid w:val="00CA2309"/>
    <w:rsid w:val="00CA55A0"/>
    <w:rsid w:val="00CB2515"/>
    <w:rsid w:val="00CB61A7"/>
    <w:rsid w:val="00CB65BC"/>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150A"/>
    <w:rsid w:val="00D47961"/>
    <w:rsid w:val="00D50A04"/>
    <w:rsid w:val="00D513EC"/>
    <w:rsid w:val="00D55D58"/>
    <w:rsid w:val="00D566E6"/>
    <w:rsid w:val="00D56CD0"/>
    <w:rsid w:val="00D57622"/>
    <w:rsid w:val="00D60505"/>
    <w:rsid w:val="00D6098C"/>
    <w:rsid w:val="00D60AE8"/>
    <w:rsid w:val="00D63A7D"/>
    <w:rsid w:val="00D66623"/>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10E4"/>
    <w:rsid w:val="00DA1825"/>
    <w:rsid w:val="00DA200F"/>
    <w:rsid w:val="00DA4EEC"/>
    <w:rsid w:val="00DA4FF1"/>
    <w:rsid w:val="00DA6E98"/>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2E7"/>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4E"/>
    <w:rsid w:val="00E92A8E"/>
    <w:rsid w:val="00E95ACF"/>
    <w:rsid w:val="00E95D5E"/>
    <w:rsid w:val="00E95F6B"/>
    <w:rsid w:val="00E97448"/>
    <w:rsid w:val="00EA0429"/>
    <w:rsid w:val="00EA2594"/>
    <w:rsid w:val="00EA485A"/>
    <w:rsid w:val="00EA4CB6"/>
    <w:rsid w:val="00EB00C7"/>
    <w:rsid w:val="00EB2395"/>
    <w:rsid w:val="00EB24B1"/>
    <w:rsid w:val="00EB27C7"/>
    <w:rsid w:val="00EB4632"/>
    <w:rsid w:val="00EC05D1"/>
    <w:rsid w:val="00EC1618"/>
    <w:rsid w:val="00EC2C23"/>
    <w:rsid w:val="00EC2E4E"/>
    <w:rsid w:val="00EC540E"/>
    <w:rsid w:val="00EC5932"/>
    <w:rsid w:val="00EC71C9"/>
    <w:rsid w:val="00EC7A40"/>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2B2"/>
    <w:rsid w:val="00EE54BC"/>
    <w:rsid w:val="00EE573D"/>
    <w:rsid w:val="00EE7147"/>
    <w:rsid w:val="00EF0CD8"/>
    <w:rsid w:val="00EF0D3D"/>
    <w:rsid w:val="00EF1763"/>
    <w:rsid w:val="00EF3423"/>
    <w:rsid w:val="00EF40DB"/>
    <w:rsid w:val="00EF42A6"/>
    <w:rsid w:val="00EF5E24"/>
    <w:rsid w:val="00EF6E41"/>
    <w:rsid w:val="00EF71E9"/>
    <w:rsid w:val="00F00553"/>
    <w:rsid w:val="00F02E21"/>
    <w:rsid w:val="00F03A4A"/>
    <w:rsid w:val="00F03A5D"/>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46F8B"/>
    <w:rsid w:val="00F4756F"/>
    <w:rsid w:val="00F5132D"/>
    <w:rsid w:val="00F543ED"/>
    <w:rsid w:val="00F5691A"/>
    <w:rsid w:val="00F56EF4"/>
    <w:rsid w:val="00F645D2"/>
    <w:rsid w:val="00F65553"/>
    <w:rsid w:val="00F65A59"/>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1AD"/>
    <w:rsid w:val="00FA17BD"/>
    <w:rsid w:val="00FA18BB"/>
    <w:rsid w:val="00FA1A59"/>
    <w:rsid w:val="00FA44D3"/>
    <w:rsid w:val="00FA5607"/>
    <w:rsid w:val="00FA595F"/>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15:docId w15:val="{9417B992-6D7C-4204-999C-B668E231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4"/>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4"/>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4"/>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4"/>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4"/>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4"/>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4"/>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4"/>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5"/>
      </w:numPr>
      <w:jc w:val="both"/>
    </w:pPr>
    <w:rPr>
      <w:bCs/>
      <w:caps w:val="0"/>
      <w:snapToGrid w:val="0"/>
    </w:rPr>
  </w:style>
  <w:style w:type="paragraph" w:customStyle="1" w:styleId="AnnexFigure">
    <w:name w:val="Annex Figure"/>
    <w:basedOn w:val="Normal"/>
    <w:next w:val="Normal"/>
    <w:rsid w:val="00A9141C"/>
    <w:pPr>
      <w:numPr>
        <w:numId w:val="6"/>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7"/>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7"/>
      </w:numPr>
    </w:pPr>
    <w:rPr>
      <w:rFonts w:eastAsia="Calibri" w:cs="Calibri"/>
      <w:b/>
      <w:szCs w:val="22"/>
      <w:lang w:eastAsia="en-GB"/>
    </w:rPr>
  </w:style>
  <w:style w:type="paragraph" w:customStyle="1" w:styleId="AnnexHead3">
    <w:name w:val="Annex Head 3"/>
    <w:basedOn w:val="Normal"/>
    <w:next w:val="Normal"/>
    <w:rsid w:val="00A9141C"/>
    <w:pPr>
      <w:numPr>
        <w:ilvl w:val="2"/>
        <w:numId w:val="7"/>
      </w:numPr>
    </w:pPr>
    <w:rPr>
      <w:rFonts w:eastAsia="Calibri" w:cs="Calibri"/>
      <w:b/>
      <w:szCs w:val="22"/>
      <w:lang w:eastAsia="en-GB"/>
    </w:rPr>
  </w:style>
  <w:style w:type="paragraph" w:customStyle="1" w:styleId="AnnexHead4">
    <w:name w:val="Annex Head 4"/>
    <w:basedOn w:val="Normal"/>
    <w:next w:val="Normal"/>
    <w:rsid w:val="00A9141C"/>
    <w:pPr>
      <w:numPr>
        <w:ilvl w:val="3"/>
        <w:numId w:val="7"/>
      </w:numPr>
    </w:pPr>
    <w:rPr>
      <w:rFonts w:eastAsia="Calibri" w:cs="Calibri"/>
      <w:szCs w:val="22"/>
      <w:lang w:eastAsia="en-GB"/>
    </w:rPr>
  </w:style>
  <w:style w:type="paragraph" w:customStyle="1" w:styleId="AnnexHeading1">
    <w:name w:val="Anne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8"/>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8"/>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9"/>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0"/>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1"/>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1"/>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1"/>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1"/>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2"/>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2"/>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2"/>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3"/>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6"/>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7"/>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styleId="PlainText">
    <w:name w:val="Plain Text"/>
    <w:basedOn w:val="Default"/>
    <w:next w:val="Default"/>
    <w:link w:val="PlainTextChar"/>
    <w:uiPriority w:val="99"/>
    <w:rsid w:val="00270ADE"/>
    <w:pPr>
      <w:widowControl/>
    </w:pPr>
    <w:rPr>
      <w:rFonts w:ascii="DKHFIE+TimesNewRoman" w:hAnsi="DKHFIE+TimesNewRoman" w:cs="Times New Roman"/>
      <w:color w:val="auto"/>
      <w:lang w:val="en-US" w:eastAsia="en-AU"/>
    </w:rPr>
  </w:style>
  <w:style w:type="character" w:customStyle="1" w:styleId="PlainTextChar">
    <w:name w:val="Plain Text Char"/>
    <w:basedOn w:val="DefaultParagraphFont"/>
    <w:link w:val="PlainText"/>
    <w:uiPriority w:val="99"/>
    <w:rsid w:val="00270ADE"/>
    <w:rPr>
      <w:rFonts w:ascii="DKHFIE+TimesNewRoman" w:hAnsi="DKHFIE+TimesNewRoman"/>
      <w:sz w:val="24"/>
      <w:szCs w:val="24"/>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demy@iala-aism.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5721E-2974-4560-B77C-F491D484B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1622</Words>
  <Characters>9250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10851</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7</cp:revision>
  <cp:lastPrinted>2013-04-23T06:43:00Z</cp:lastPrinted>
  <dcterms:created xsi:type="dcterms:W3CDTF">2013-10-09T16:23:00Z</dcterms:created>
  <dcterms:modified xsi:type="dcterms:W3CDTF">2016-03-11T10:00:00Z</dcterms:modified>
</cp:coreProperties>
</file>